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16D2E" w14:textId="1E29F472" w:rsidR="00E205BF" w:rsidRPr="00BC6CD0" w:rsidRDefault="00FD4E23" w:rsidP="00BC6CD0">
      <w:pPr>
        <w:jc w:val="center"/>
        <w:rPr>
          <w:rFonts w:cs="Arial"/>
          <w:sz w:val="18"/>
        </w:rPr>
      </w:pPr>
      <w:r w:rsidRPr="00FD4E23">
        <w:rPr>
          <w:rFonts w:eastAsia="SimSun"/>
          <w:b/>
          <w:color w:val="000000"/>
          <w:sz w:val="44"/>
          <w:szCs w:val="56"/>
        </w:rPr>
        <w:t xml:space="preserve">Entgeltbestimmungen </w:t>
      </w:r>
      <w:r w:rsidR="00E4490A">
        <w:rPr>
          <w:rFonts w:eastAsia="SimSun"/>
          <w:b/>
          <w:color w:val="000000"/>
          <w:sz w:val="44"/>
          <w:szCs w:val="56"/>
        </w:rPr>
        <w:br/>
      </w:r>
      <w:r w:rsidRPr="00FD4E23">
        <w:rPr>
          <w:rFonts w:eastAsia="SimSun"/>
          <w:b/>
          <w:color w:val="000000"/>
          <w:sz w:val="44"/>
          <w:szCs w:val="56"/>
        </w:rPr>
        <w:t>der COSYS DATA GmbH</w:t>
      </w:r>
    </w:p>
    <w:p w14:paraId="5126486A" w14:textId="0B030245" w:rsidR="00456E5A" w:rsidRPr="00577D7B" w:rsidRDefault="00456E5A" w:rsidP="00BC6CD0">
      <w:pPr>
        <w:pStyle w:val="Untertitel"/>
        <w:jc w:val="center"/>
      </w:pPr>
      <w:r w:rsidRPr="00577D7B">
        <w:t xml:space="preserve">Stand: </w:t>
      </w:r>
      <w:del w:id="0" w:author="Jorj Catalin Colesnicov" w:date="2017-11-06T15:06:00Z">
        <w:r w:rsidR="00BF2AD3" w:rsidDel="00F35301">
          <w:delText>20</w:delText>
        </w:r>
        <w:r w:rsidR="008578BE" w:rsidDel="00F35301">
          <w:delText>.10</w:delText>
        </w:r>
      </w:del>
      <w:ins w:id="1" w:author="Jorj Catalin Colesnicov" w:date="2017-11-06T15:06:00Z">
        <w:r w:rsidR="00F35301">
          <w:t>06.11</w:t>
        </w:r>
      </w:ins>
      <w:r w:rsidR="00CB1E83">
        <w:t>.2017</w:t>
      </w:r>
    </w:p>
    <w:p w14:paraId="44B4E805" w14:textId="77777777" w:rsidR="00FD4E23" w:rsidRPr="00BA562C" w:rsidRDefault="00FD4E23" w:rsidP="00FD4E23">
      <w:pPr>
        <w:pStyle w:val="berschrift1"/>
        <w:numPr>
          <w:ilvl w:val="0"/>
          <w:numId w:val="0"/>
        </w:numPr>
      </w:pPr>
      <w:r w:rsidRPr="00BA562C">
        <w:t xml:space="preserve">Allgemeine Entgelte für Privat </w:t>
      </w:r>
      <w:r>
        <w:t xml:space="preserve">Internet </w:t>
      </w:r>
      <w:r w:rsidRPr="00BA562C">
        <w:t>Produkte</w:t>
      </w:r>
    </w:p>
    <w:tbl>
      <w:tblPr>
        <w:tblStyle w:val="EinfacheTabelle2"/>
        <w:tblW w:w="5000" w:type="pct"/>
        <w:tblLook w:val="04A0" w:firstRow="1" w:lastRow="0" w:firstColumn="1" w:lastColumn="0" w:noHBand="0" w:noVBand="1"/>
      </w:tblPr>
      <w:tblGrid>
        <w:gridCol w:w="6379"/>
        <w:gridCol w:w="1417"/>
        <w:gridCol w:w="1276"/>
      </w:tblGrid>
      <w:tr w:rsidR="00240482" w:rsidRPr="00240482" w14:paraId="5451832E" w14:textId="77777777" w:rsidTr="004413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6B35D5AA" w14:textId="77777777" w:rsidR="00240482" w:rsidRPr="00240482" w:rsidRDefault="00240482" w:rsidP="00AC15BB">
            <w:pPr>
              <w:spacing w:before="60" w:after="60" w:line="240" w:lineRule="auto"/>
            </w:pPr>
            <w:r w:rsidRPr="00240482">
              <w:t>Produkt</w:t>
            </w:r>
          </w:p>
        </w:tc>
        <w:tc>
          <w:tcPr>
            <w:tcW w:w="781" w:type="pct"/>
          </w:tcPr>
          <w:p w14:paraId="0B52D066" w14:textId="77777777" w:rsidR="00240482" w:rsidRPr="00240482" w:rsidRDefault="00240482" w:rsidP="00AC15BB">
            <w:pPr>
              <w:spacing w:before="60" w:after="60" w:line="240" w:lineRule="auto"/>
              <w:cnfStyle w:val="100000000000" w:firstRow="1" w:lastRow="0" w:firstColumn="0" w:lastColumn="0" w:oddVBand="0" w:evenVBand="0" w:oddHBand="0" w:evenHBand="0" w:firstRowFirstColumn="0" w:firstRowLastColumn="0" w:lastRowFirstColumn="0" w:lastRowLastColumn="0"/>
            </w:pPr>
          </w:p>
        </w:tc>
        <w:tc>
          <w:tcPr>
            <w:tcW w:w="703" w:type="pct"/>
          </w:tcPr>
          <w:p w14:paraId="0311936E" w14:textId="77777777" w:rsidR="00240482" w:rsidRPr="00240482" w:rsidRDefault="00240482" w:rsidP="00AC15BB">
            <w:pPr>
              <w:spacing w:before="60" w:after="60" w:line="240" w:lineRule="auto"/>
              <w:cnfStyle w:val="100000000000" w:firstRow="1" w:lastRow="0" w:firstColumn="0" w:lastColumn="0" w:oddVBand="0" w:evenVBand="0" w:oddHBand="0" w:evenHBand="0" w:firstRowFirstColumn="0" w:firstRowLastColumn="0" w:lastRowFirstColumn="0" w:lastRowLastColumn="0"/>
            </w:pPr>
            <w:r>
              <w:t>Preis</w:t>
            </w:r>
          </w:p>
        </w:tc>
      </w:tr>
      <w:tr w:rsidR="00FD4E23" w:rsidRPr="00F6035D" w14:paraId="676FF6E3" w14:textId="77777777" w:rsidTr="00441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56225999" w14:textId="2108EC8E" w:rsidR="00FD4E23" w:rsidRPr="00F6035D" w:rsidRDefault="00441315" w:rsidP="00AC15BB">
            <w:pPr>
              <w:pStyle w:val="KeinLeerraum"/>
              <w:rPr>
                <w:b w:val="0"/>
              </w:rPr>
            </w:pPr>
            <w:r>
              <w:rPr>
                <w:b w:val="0"/>
              </w:rPr>
              <w:t xml:space="preserve">Erstmaliges </w:t>
            </w:r>
            <w:r w:rsidR="00FD4E23" w:rsidRPr="00F6035D">
              <w:rPr>
                <w:b w:val="0"/>
              </w:rPr>
              <w:t>Herstellungsentgelt CableConnect</w:t>
            </w:r>
          </w:p>
        </w:tc>
        <w:tc>
          <w:tcPr>
            <w:tcW w:w="781" w:type="pct"/>
          </w:tcPr>
          <w:p w14:paraId="7ED423E9" w14:textId="77777777" w:rsidR="00FD4E23" w:rsidRPr="00F6035D" w:rsidRDefault="00FD4E23" w:rsidP="00AC15BB">
            <w:pPr>
              <w:pStyle w:val="KeinLeerraum"/>
              <w:cnfStyle w:val="000000100000" w:firstRow="0" w:lastRow="0" w:firstColumn="0" w:lastColumn="0" w:oddVBand="0" w:evenVBand="0" w:oddHBand="1" w:evenHBand="0" w:firstRowFirstColumn="0" w:firstRowLastColumn="0" w:lastRowFirstColumn="0" w:lastRowLastColumn="0"/>
              <w:rPr>
                <w:b/>
              </w:rPr>
            </w:pPr>
            <w:r w:rsidRPr="00F6035D">
              <w:t>einmalig</w:t>
            </w:r>
          </w:p>
        </w:tc>
        <w:tc>
          <w:tcPr>
            <w:tcW w:w="703" w:type="pct"/>
          </w:tcPr>
          <w:p w14:paraId="2B729FFA" w14:textId="77777777" w:rsidR="00FD4E23" w:rsidRPr="00F6035D"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rPr>
                <w:b/>
              </w:rPr>
            </w:pPr>
            <w:r w:rsidRPr="00F6035D">
              <w:t xml:space="preserve">€ </w:t>
            </w:r>
            <w:r w:rsidR="00B15512">
              <w:t>9</w:t>
            </w:r>
            <w:r w:rsidR="00441315">
              <w:t>9</w:t>
            </w:r>
            <w:r w:rsidRPr="00F6035D">
              <w:t>,00</w:t>
            </w:r>
          </w:p>
        </w:tc>
      </w:tr>
      <w:tr w:rsidR="00441315" w:rsidRPr="00F6035D" w14:paraId="5B1A4CFA" w14:textId="77777777" w:rsidTr="00441315">
        <w:tc>
          <w:tcPr>
            <w:cnfStyle w:val="001000000000" w:firstRow="0" w:lastRow="0" w:firstColumn="1" w:lastColumn="0" w:oddVBand="0" w:evenVBand="0" w:oddHBand="0" w:evenHBand="0" w:firstRowFirstColumn="0" w:firstRowLastColumn="0" w:lastRowFirstColumn="0" w:lastRowLastColumn="0"/>
            <w:tcW w:w="3516" w:type="pct"/>
          </w:tcPr>
          <w:p w14:paraId="4D5F3DBA" w14:textId="77777777" w:rsidR="00441315" w:rsidRPr="00F6035D" w:rsidRDefault="00441315" w:rsidP="00375F95">
            <w:pPr>
              <w:pStyle w:val="KeinLeerraum"/>
              <w:rPr>
                <w:b w:val="0"/>
              </w:rPr>
            </w:pPr>
            <w:r>
              <w:rPr>
                <w:b w:val="0"/>
              </w:rPr>
              <w:t xml:space="preserve">Erstmaliges </w:t>
            </w:r>
            <w:r w:rsidRPr="00F6035D">
              <w:rPr>
                <w:b w:val="0"/>
              </w:rPr>
              <w:t>Herstellungsentgelt FiberConnect in Grein</w:t>
            </w:r>
          </w:p>
        </w:tc>
        <w:tc>
          <w:tcPr>
            <w:tcW w:w="781" w:type="pct"/>
          </w:tcPr>
          <w:p w14:paraId="59CFEB8D" w14:textId="77777777" w:rsidR="00441315" w:rsidRPr="00F6035D" w:rsidRDefault="00441315" w:rsidP="00375F95">
            <w:pPr>
              <w:pStyle w:val="KeinLeerraum"/>
              <w:cnfStyle w:val="000000000000" w:firstRow="0" w:lastRow="0" w:firstColumn="0" w:lastColumn="0" w:oddVBand="0" w:evenVBand="0" w:oddHBand="0" w:evenHBand="0" w:firstRowFirstColumn="0" w:firstRowLastColumn="0" w:lastRowFirstColumn="0" w:lastRowLastColumn="0"/>
            </w:pPr>
            <w:r w:rsidRPr="00F6035D">
              <w:t>einmalig</w:t>
            </w:r>
          </w:p>
        </w:tc>
        <w:tc>
          <w:tcPr>
            <w:tcW w:w="703" w:type="pct"/>
          </w:tcPr>
          <w:p w14:paraId="188C580B" w14:textId="77777777" w:rsidR="00441315" w:rsidRPr="00F6035D" w:rsidRDefault="00441315" w:rsidP="00375F95">
            <w:pPr>
              <w:pStyle w:val="KeinLeerraum"/>
              <w:jc w:val="right"/>
              <w:cnfStyle w:val="000000000000" w:firstRow="0" w:lastRow="0" w:firstColumn="0" w:lastColumn="0" w:oddVBand="0" w:evenVBand="0" w:oddHBand="0" w:evenHBand="0" w:firstRowFirstColumn="0" w:firstRowLastColumn="0" w:lastRowFirstColumn="0" w:lastRowLastColumn="0"/>
            </w:pPr>
            <w:r w:rsidRPr="00F6035D">
              <w:t xml:space="preserve">€ </w:t>
            </w:r>
            <w:r>
              <w:t>499</w:t>
            </w:r>
            <w:r w:rsidRPr="00F6035D">
              <w:t>,00</w:t>
            </w:r>
          </w:p>
        </w:tc>
      </w:tr>
      <w:tr w:rsidR="00441315" w:rsidRPr="00F6035D" w14:paraId="4D860758" w14:textId="77777777" w:rsidTr="00441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1B07E864" w14:textId="77777777" w:rsidR="00441315" w:rsidRPr="00F6035D" w:rsidRDefault="00441315" w:rsidP="00375F95">
            <w:pPr>
              <w:pStyle w:val="KeinLeerraum"/>
              <w:rPr>
                <w:b w:val="0"/>
              </w:rPr>
            </w:pPr>
            <w:r>
              <w:rPr>
                <w:b w:val="0"/>
              </w:rPr>
              <w:t xml:space="preserve">Erstmaliges </w:t>
            </w:r>
            <w:r w:rsidRPr="00F6035D">
              <w:rPr>
                <w:b w:val="0"/>
              </w:rPr>
              <w:t>Herstellungsentgelt FiberConnect OAN Ybbstal</w:t>
            </w:r>
          </w:p>
        </w:tc>
        <w:tc>
          <w:tcPr>
            <w:tcW w:w="781" w:type="pct"/>
          </w:tcPr>
          <w:p w14:paraId="196B0871" w14:textId="77777777" w:rsidR="00441315" w:rsidRPr="00F6035D" w:rsidRDefault="00441315" w:rsidP="00375F95">
            <w:pPr>
              <w:pStyle w:val="KeinLeerraum"/>
              <w:cnfStyle w:val="000000100000" w:firstRow="0" w:lastRow="0" w:firstColumn="0" w:lastColumn="0" w:oddVBand="0" w:evenVBand="0" w:oddHBand="1" w:evenHBand="0" w:firstRowFirstColumn="0" w:firstRowLastColumn="0" w:lastRowFirstColumn="0" w:lastRowLastColumn="0"/>
            </w:pPr>
            <w:r w:rsidRPr="00F6035D">
              <w:t>einmalig</w:t>
            </w:r>
          </w:p>
        </w:tc>
        <w:tc>
          <w:tcPr>
            <w:tcW w:w="703" w:type="pct"/>
          </w:tcPr>
          <w:p w14:paraId="3A2F8ECC" w14:textId="77777777" w:rsidR="00441315" w:rsidRPr="00F6035D" w:rsidRDefault="00441315" w:rsidP="00375F95">
            <w:pPr>
              <w:pStyle w:val="KeinLeerraum"/>
              <w:jc w:val="right"/>
              <w:cnfStyle w:val="000000100000" w:firstRow="0" w:lastRow="0" w:firstColumn="0" w:lastColumn="0" w:oddVBand="0" w:evenVBand="0" w:oddHBand="1" w:evenHBand="0" w:firstRowFirstColumn="0" w:firstRowLastColumn="0" w:lastRowFirstColumn="0" w:lastRowLastColumn="0"/>
            </w:pPr>
            <w:r w:rsidRPr="00F6035D">
              <w:t>€ 99,00</w:t>
            </w:r>
          </w:p>
        </w:tc>
      </w:tr>
      <w:tr w:rsidR="00441315" w:rsidRPr="00F6035D" w14:paraId="32A13DA7" w14:textId="77777777" w:rsidTr="00441315">
        <w:tc>
          <w:tcPr>
            <w:cnfStyle w:val="001000000000" w:firstRow="0" w:lastRow="0" w:firstColumn="1" w:lastColumn="0" w:oddVBand="0" w:evenVBand="0" w:oddHBand="0" w:evenHBand="0" w:firstRowFirstColumn="0" w:firstRowLastColumn="0" w:lastRowFirstColumn="0" w:lastRowLastColumn="0"/>
            <w:tcW w:w="3516" w:type="pct"/>
          </w:tcPr>
          <w:p w14:paraId="29D48FA4" w14:textId="77777777" w:rsidR="00441315" w:rsidRPr="00F6035D" w:rsidRDefault="00441315" w:rsidP="00375F95">
            <w:pPr>
              <w:pStyle w:val="KeinLeerraum"/>
            </w:pPr>
            <w:r>
              <w:rPr>
                <w:b w:val="0"/>
              </w:rPr>
              <w:t xml:space="preserve">Erstmaliges </w:t>
            </w:r>
            <w:r w:rsidRPr="00F6035D">
              <w:rPr>
                <w:b w:val="0"/>
              </w:rPr>
              <w:t>Herstellungsentgelt FiberConnect OAN Triestingtal</w:t>
            </w:r>
          </w:p>
        </w:tc>
        <w:tc>
          <w:tcPr>
            <w:tcW w:w="781" w:type="pct"/>
          </w:tcPr>
          <w:p w14:paraId="5A9743CB" w14:textId="77777777" w:rsidR="00441315" w:rsidRPr="00F6035D" w:rsidRDefault="00441315" w:rsidP="00375F95">
            <w:pPr>
              <w:pStyle w:val="KeinLeerraum"/>
              <w:cnfStyle w:val="000000000000" w:firstRow="0" w:lastRow="0" w:firstColumn="0" w:lastColumn="0" w:oddVBand="0" w:evenVBand="0" w:oddHBand="0" w:evenHBand="0" w:firstRowFirstColumn="0" w:firstRowLastColumn="0" w:lastRowFirstColumn="0" w:lastRowLastColumn="0"/>
            </w:pPr>
            <w:r>
              <w:t>einmalig</w:t>
            </w:r>
          </w:p>
        </w:tc>
        <w:tc>
          <w:tcPr>
            <w:tcW w:w="703" w:type="pct"/>
          </w:tcPr>
          <w:p w14:paraId="7810ABF1" w14:textId="77777777" w:rsidR="00441315" w:rsidRPr="00F6035D" w:rsidRDefault="00441315" w:rsidP="00375F95">
            <w:pPr>
              <w:pStyle w:val="KeinLeerraum"/>
              <w:jc w:val="right"/>
              <w:cnfStyle w:val="000000000000" w:firstRow="0" w:lastRow="0" w:firstColumn="0" w:lastColumn="0" w:oddVBand="0" w:evenVBand="0" w:oddHBand="0" w:evenHBand="0" w:firstRowFirstColumn="0" w:firstRowLastColumn="0" w:lastRowFirstColumn="0" w:lastRowLastColumn="0"/>
            </w:pPr>
            <w:r>
              <w:t>€ 99,00</w:t>
            </w:r>
          </w:p>
        </w:tc>
      </w:tr>
      <w:tr w:rsidR="00441315" w:rsidRPr="00F6035D" w14:paraId="38E4B7A3" w14:textId="77777777" w:rsidTr="00441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6EC7084E" w14:textId="77777777" w:rsidR="00441315" w:rsidRPr="00F6035D" w:rsidRDefault="00441315" w:rsidP="00375F95">
            <w:pPr>
              <w:pStyle w:val="KeinLeerraum"/>
              <w:rPr>
                <w:b w:val="0"/>
              </w:rPr>
            </w:pPr>
            <w:r>
              <w:rPr>
                <w:b w:val="0"/>
              </w:rPr>
              <w:t xml:space="preserve">Erstmaliges </w:t>
            </w:r>
            <w:r w:rsidRPr="00F6035D">
              <w:rPr>
                <w:b w:val="0"/>
              </w:rPr>
              <w:t>Herstellungsentgelt FiberConnect OAN StadtLand</w:t>
            </w:r>
          </w:p>
        </w:tc>
        <w:tc>
          <w:tcPr>
            <w:tcW w:w="781" w:type="pct"/>
          </w:tcPr>
          <w:p w14:paraId="649693F7" w14:textId="77777777" w:rsidR="00441315" w:rsidRPr="00F6035D" w:rsidRDefault="00441315" w:rsidP="00375F95">
            <w:pPr>
              <w:pStyle w:val="KeinLeerraum"/>
              <w:cnfStyle w:val="000000100000" w:firstRow="0" w:lastRow="0" w:firstColumn="0" w:lastColumn="0" w:oddVBand="0" w:evenVBand="0" w:oddHBand="1" w:evenHBand="0" w:firstRowFirstColumn="0" w:firstRowLastColumn="0" w:lastRowFirstColumn="0" w:lastRowLastColumn="0"/>
            </w:pPr>
            <w:r w:rsidRPr="00F6035D">
              <w:t>einmalig</w:t>
            </w:r>
          </w:p>
        </w:tc>
        <w:tc>
          <w:tcPr>
            <w:tcW w:w="703" w:type="pct"/>
          </w:tcPr>
          <w:p w14:paraId="7FB75FD7" w14:textId="77777777" w:rsidR="00441315" w:rsidRPr="00F6035D" w:rsidRDefault="00441315" w:rsidP="00375F95">
            <w:pPr>
              <w:pStyle w:val="KeinLeerraum"/>
              <w:jc w:val="right"/>
              <w:cnfStyle w:val="000000100000" w:firstRow="0" w:lastRow="0" w:firstColumn="0" w:lastColumn="0" w:oddVBand="0" w:evenVBand="0" w:oddHBand="1" w:evenHBand="0" w:firstRowFirstColumn="0" w:firstRowLastColumn="0" w:lastRowFirstColumn="0" w:lastRowLastColumn="0"/>
            </w:pPr>
            <w:r w:rsidRPr="00F6035D">
              <w:t xml:space="preserve">€ </w:t>
            </w:r>
            <w:r>
              <w:t>0</w:t>
            </w:r>
            <w:r w:rsidRPr="00F6035D">
              <w:t>,00</w:t>
            </w:r>
          </w:p>
        </w:tc>
      </w:tr>
      <w:tr w:rsidR="00441315" w:rsidRPr="00F6035D" w14:paraId="559D6A85" w14:textId="77777777" w:rsidTr="00441315">
        <w:tc>
          <w:tcPr>
            <w:cnfStyle w:val="001000000000" w:firstRow="0" w:lastRow="0" w:firstColumn="1" w:lastColumn="0" w:oddVBand="0" w:evenVBand="0" w:oddHBand="0" w:evenHBand="0" w:firstRowFirstColumn="0" w:firstRowLastColumn="0" w:lastRowFirstColumn="0" w:lastRowLastColumn="0"/>
            <w:tcW w:w="3516" w:type="pct"/>
          </w:tcPr>
          <w:p w14:paraId="3965BDDC" w14:textId="77777777" w:rsidR="00441315" w:rsidRPr="00F6035D" w:rsidRDefault="00441315" w:rsidP="00375F95">
            <w:pPr>
              <w:pStyle w:val="KeinLeerraum"/>
              <w:rPr>
                <w:b w:val="0"/>
              </w:rPr>
            </w:pPr>
            <w:r>
              <w:rPr>
                <w:b w:val="0"/>
              </w:rPr>
              <w:t xml:space="preserve">Erstmaliges </w:t>
            </w:r>
            <w:r w:rsidRPr="00F6035D">
              <w:rPr>
                <w:b w:val="0"/>
              </w:rPr>
              <w:t xml:space="preserve">Herstellungsentgelt FiberConnect OAN </w:t>
            </w:r>
            <w:r>
              <w:rPr>
                <w:b w:val="0"/>
              </w:rPr>
              <w:t>Thayaland</w:t>
            </w:r>
          </w:p>
        </w:tc>
        <w:tc>
          <w:tcPr>
            <w:tcW w:w="781" w:type="pct"/>
          </w:tcPr>
          <w:p w14:paraId="0F316C01" w14:textId="77777777" w:rsidR="00441315" w:rsidRPr="00F6035D" w:rsidRDefault="00441315" w:rsidP="00375F95">
            <w:pPr>
              <w:pStyle w:val="KeinLeerraum"/>
              <w:cnfStyle w:val="000000000000" w:firstRow="0" w:lastRow="0" w:firstColumn="0" w:lastColumn="0" w:oddVBand="0" w:evenVBand="0" w:oddHBand="0" w:evenHBand="0" w:firstRowFirstColumn="0" w:firstRowLastColumn="0" w:lastRowFirstColumn="0" w:lastRowLastColumn="0"/>
            </w:pPr>
            <w:r w:rsidRPr="00F6035D">
              <w:t>einmalig</w:t>
            </w:r>
          </w:p>
        </w:tc>
        <w:tc>
          <w:tcPr>
            <w:tcW w:w="703" w:type="pct"/>
          </w:tcPr>
          <w:p w14:paraId="760915FC" w14:textId="77777777" w:rsidR="00441315" w:rsidRPr="00F6035D" w:rsidRDefault="00441315" w:rsidP="00375F95">
            <w:pPr>
              <w:pStyle w:val="KeinLeerraum"/>
              <w:jc w:val="right"/>
              <w:cnfStyle w:val="000000000000" w:firstRow="0" w:lastRow="0" w:firstColumn="0" w:lastColumn="0" w:oddVBand="0" w:evenVBand="0" w:oddHBand="0" w:evenHBand="0" w:firstRowFirstColumn="0" w:firstRowLastColumn="0" w:lastRowFirstColumn="0" w:lastRowLastColumn="0"/>
            </w:pPr>
            <w:r w:rsidRPr="00F6035D">
              <w:t xml:space="preserve">€ </w:t>
            </w:r>
            <w:r>
              <w:t>0</w:t>
            </w:r>
            <w:r w:rsidRPr="00F6035D">
              <w:t>,00</w:t>
            </w:r>
          </w:p>
        </w:tc>
      </w:tr>
      <w:tr w:rsidR="00441315" w:rsidRPr="00F6035D" w14:paraId="4FBD96DC" w14:textId="77777777" w:rsidTr="00441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130C4178" w14:textId="77777777" w:rsidR="00441315" w:rsidRPr="00F6035D" w:rsidRDefault="00441315" w:rsidP="00375F95">
            <w:pPr>
              <w:pStyle w:val="KeinLeerraum"/>
              <w:rPr>
                <w:b w:val="0"/>
              </w:rPr>
            </w:pPr>
            <w:r>
              <w:rPr>
                <w:b w:val="0"/>
              </w:rPr>
              <w:t xml:space="preserve">Erstmaliges </w:t>
            </w:r>
            <w:r w:rsidRPr="00F6035D">
              <w:rPr>
                <w:b w:val="0"/>
              </w:rPr>
              <w:t>Herstellungsentgelt FiberConnect OpenNet</w:t>
            </w:r>
          </w:p>
        </w:tc>
        <w:tc>
          <w:tcPr>
            <w:tcW w:w="781" w:type="pct"/>
          </w:tcPr>
          <w:p w14:paraId="58384134" w14:textId="77777777" w:rsidR="00441315" w:rsidRPr="00F6035D" w:rsidRDefault="00441315" w:rsidP="00375F95">
            <w:pPr>
              <w:pStyle w:val="KeinLeerraum"/>
              <w:cnfStyle w:val="000000100000" w:firstRow="0" w:lastRow="0" w:firstColumn="0" w:lastColumn="0" w:oddVBand="0" w:evenVBand="0" w:oddHBand="1" w:evenHBand="0" w:firstRowFirstColumn="0" w:firstRowLastColumn="0" w:lastRowFirstColumn="0" w:lastRowLastColumn="0"/>
            </w:pPr>
            <w:r w:rsidRPr="00F6035D">
              <w:t>einmalig</w:t>
            </w:r>
          </w:p>
        </w:tc>
        <w:tc>
          <w:tcPr>
            <w:tcW w:w="703" w:type="pct"/>
          </w:tcPr>
          <w:p w14:paraId="012A52F8" w14:textId="77777777" w:rsidR="00441315" w:rsidRPr="00F6035D" w:rsidRDefault="00441315" w:rsidP="00375F95">
            <w:pPr>
              <w:pStyle w:val="KeinLeerraum"/>
              <w:jc w:val="right"/>
              <w:cnfStyle w:val="000000100000" w:firstRow="0" w:lastRow="0" w:firstColumn="0" w:lastColumn="0" w:oddVBand="0" w:evenVBand="0" w:oddHBand="1" w:evenHBand="0" w:firstRowFirstColumn="0" w:firstRowLastColumn="0" w:lastRowFirstColumn="0" w:lastRowLastColumn="0"/>
            </w:pPr>
            <w:r w:rsidRPr="00F6035D">
              <w:t xml:space="preserve">€ </w:t>
            </w:r>
            <w:r>
              <w:t>0</w:t>
            </w:r>
            <w:r w:rsidRPr="00F6035D">
              <w:t>,00</w:t>
            </w:r>
          </w:p>
        </w:tc>
      </w:tr>
      <w:tr w:rsidR="00441315" w:rsidRPr="00A8508E" w14:paraId="15CF88E2" w14:textId="77777777" w:rsidTr="00441315">
        <w:tc>
          <w:tcPr>
            <w:cnfStyle w:val="001000000000" w:firstRow="0" w:lastRow="0" w:firstColumn="1" w:lastColumn="0" w:oddVBand="0" w:evenVBand="0" w:oddHBand="0" w:evenHBand="0" w:firstRowFirstColumn="0" w:firstRowLastColumn="0" w:lastRowFirstColumn="0" w:lastRowLastColumn="0"/>
            <w:tcW w:w="3516" w:type="pct"/>
          </w:tcPr>
          <w:p w14:paraId="37515A8D" w14:textId="77777777" w:rsidR="00441315" w:rsidRPr="00A8508E" w:rsidRDefault="00441315" w:rsidP="00375F95">
            <w:pPr>
              <w:pStyle w:val="KeinLeerraum"/>
              <w:rPr>
                <w:b w:val="0"/>
              </w:rPr>
            </w:pPr>
            <w:r>
              <w:rPr>
                <w:b w:val="0"/>
              </w:rPr>
              <w:t xml:space="preserve">Erstmaliges </w:t>
            </w:r>
            <w:r w:rsidRPr="00A8508E">
              <w:rPr>
                <w:b w:val="0"/>
              </w:rPr>
              <w:t xml:space="preserve">Herstellungsentgelt </w:t>
            </w:r>
            <w:r w:rsidR="00B15512">
              <w:rPr>
                <w:b w:val="0"/>
              </w:rPr>
              <w:t>Kabelfernsehanschluss</w:t>
            </w:r>
          </w:p>
        </w:tc>
        <w:tc>
          <w:tcPr>
            <w:tcW w:w="781" w:type="pct"/>
          </w:tcPr>
          <w:p w14:paraId="470BB65A" w14:textId="77777777" w:rsidR="00441315" w:rsidRPr="00A8508E" w:rsidRDefault="00441315" w:rsidP="00375F95">
            <w:pPr>
              <w:pStyle w:val="KeinLeerraum"/>
              <w:cnfStyle w:val="000000000000" w:firstRow="0" w:lastRow="0" w:firstColumn="0" w:lastColumn="0" w:oddVBand="0" w:evenVBand="0" w:oddHBand="0" w:evenHBand="0" w:firstRowFirstColumn="0" w:firstRowLastColumn="0" w:lastRowFirstColumn="0" w:lastRowLastColumn="0"/>
            </w:pPr>
            <w:r w:rsidRPr="00A8508E">
              <w:t>einmalig</w:t>
            </w:r>
          </w:p>
        </w:tc>
        <w:tc>
          <w:tcPr>
            <w:tcW w:w="703" w:type="pct"/>
          </w:tcPr>
          <w:p w14:paraId="275F8073" w14:textId="77777777" w:rsidR="00441315" w:rsidRPr="00A8508E" w:rsidRDefault="00441315" w:rsidP="00375F95">
            <w:pPr>
              <w:pStyle w:val="KeinLeerraum"/>
              <w:jc w:val="right"/>
              <w:cnfStyle w:val="000000000000" w:firstRow="0" w:lastRow="0" w:firstColumn="0" w:lastColumn="0" w:oddVBand="0" w:evenVBand="0" w:oddHBand="0" w:evenHBand="0" w:firstRowFirstColumn="0" w:firstRowLastColumn="0" w:lastRowFirstColumn="0" w:lastRowLastColumn="0"/>
            </w:pPr>
            <w:r>
              <w:t xml:space="preserve">€ </w:t>
            </w:r>
            <w:r w:rsidRPr="00A8508E">
              <w:t>99,00</w:t>
            </w:r>
          </w:p>
        </w:tc>
      </w:tr>
      <w:tr w:rsidR="00441315" w:rsidRPr="00441315" w14:paraId="5FF101F6" w14:textId="77777777" w:rsidTr="00441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55C2F60E" w14:textId="77777777" w:rsidR="00441315" w:rsidRPr="00441315" w:rsidRDefault="00441315" w:rsidP="00375F95">
            <w:pPr>
              <w:pStyle w:val="KeinLeerraum"/>
              <w:rPr>
                <w:b w:val="0"/>
                <w:sz w:val="10"/>
              </w:rPr>
            </w:pPr>
          </w:p>
        </w:tc>
        <w:tc>
          <w:tcPr>
            <w:tcW w:w="781" w:type="pct"/>
          </w:tcPr>
          <w:p w14:paraId="33665A84" w14:textId="77777777" w:rsidR="00441315" w:rsidRPr="00441315" w:rsidRDefault="00441315" w:rsidP="00375F95">
            <w:pPr>
              <w:pStyle w:val="KeinLeerraum"/>
              <w:cnfStyle w:val="000000100000" w:firstRow="0" w:lastRow="0" w:firstColumn="0" w:lastColumn="0" w:oddVBand="0" w:evenVBand="0" w:oddHBand="1" w:evenHBand="0" w:firstRowFirstColumn="0" w:firstRowLastColumn="0" w:lastRowFirstColumn="0" w:lastRowLastColumn="0"/>
              <w:rPr>
                <w:sz w:val="10"/>
              </w:rPr>
            </w:pPr>
          </w:p>
        </w:tc>
        <w:tc>
          <w:tcPr>
            <w:tcW w:w="703" w:type="pct"/>
          </w:tcPr>
          <w:p w14:paraId="78AB5536" w14:textId="77777777" w:rsidR="00441315" w:rsidRPr="00441315" w:rsidRDefault="00441315" w:rsidP="00375F95">
            <w:pPr>
              <w:pStyle w:val="KeinLeerraum"/>
              <w:jc w:val="right"/>
              <w:cnfStyle w:val="000000100000" w:firstRow="0" w:lastRow="0" w:firstColumn="0" w:lastColumn="0" w:oddVBand="0" w:evenVBand="0" w:oddHBand="1" w:evenHBand="0" w:firstRowFirstColumn="0" w:firstRowLastColumn="0" w:lastRowFirstColumn="0" w:lastRowLastColumn="0"/>
              <w:rPr>
                <w:sz w:val="10"/>
              </w:rPr>
            </w:pPr>
          </w:p>
        </w:tc>
      </w:tr>
      <w:tr w:rsidR="00441315" w:rsidRPr="00F6035D" w14:paraId="475EE35D" w14:textId="77777777" w:rsidTr="00441315">
        <w:tc>
          <w:tcPr>
            <w:cnfStyle w:val="001000000000" w:firstRow="0" w:lastRow="0" w:firstColumn="1" w:lastColumn="0" w:oddVBand="0" w:evenVBand="0" w:oddHBand="0" w:evenHBand="0" w:firstRowFirstColumn="0" w:firstRowLastColumn="0" w:lastRowFirstColumn="0" w:lastRowLastColumn="0"/>
            <w:tcW w:w="3516" w:type="pct"/>
          </w:tcPr>
          <w:p w14:paraId="3BE51242" w14:textId="77777777" w:rsidR="00441315" w:rsidRPr="00F6035D" w:rsidRDefault="00441315" w:rsidP="00375F95">
            <w:pPr>
              <w:pStyle w:val="KeinLeerraum"/>
              <w:rPr>
                <w:b w:val="0"/>
              </w:rPr>
            </w:pPr>
            <w:r>
              <w:rPr>
                <w:b w:val="0"/>
              </w:rPr>
              <w:t>Aktivierungsentgelt Cable</w:t>
            </w:r>
            <w:r w:rsidRPr="00F6035D">
              <w:rPr>
                <w:b w:val="0"/>
              </w:rPr>
              <w:t>Connect in Grein</w:t>
            </w:r>
          </w:p>
        </w:tc>
        <w:tc>
          <w:tcPr>
            <w:tcW w:w="781" w:type="pct"/>
          </w:tcPr>
          <w:p w14:paraId="5DFA4A49" w14:textId="77777777" w:rsidR="00441315" w:rsidRPr="00F6035D" w:rsidRDefault="00441315" w:rsidP="00375F95">
            <w:pPr>
              <w:pStyle w:val="KeinLeerraum"/>
              <w:cnfStyle w:val="000000000000" w:firstRow="0" w:lastRow="0" w:firstColumn="0" w:lastColumn="0" w:oddVBand="0" w:evenVBand="0" w:oddHBand="0" w:evenHBand="0" w:firstRowFirstColumn="0" w:firstRowLastColumn="0" w:lastRowFirstColumn="0" w:lastRowLastColumn="0"/>
            </w:pPr>
            <w:r w:rsidRPr="00F6035D">
              <w:t>einmalig</w:t>
            </w:r>
          </w:p>
        </w:tc>
        <w:tc>
          <w:tcPr>
            <w:tcW w:w="703" w:type="pct"/>
          </w:tcPr>
          <w:p w14:paraId="6600CA54" w14:textId="51CC7424" w:rsidR="00441315" w:rsidRPr="00F6035D" w:rsidRDefault="00441315" w:rsidP="00375F95">
            <w:pPr>
              <w:pStyle w:val="KeinLeerraum"/>
              <w:jc w:val="right"/>
              <w:cnfStyle w:val="000000000000" w:firstRow="0" w:lastRow="0" w:firstColumn="0" w:lastColumn="0" w:oddVBand="0" w:evenVBand="0" w:oddHBand="0" w:evenHBand="0" w:firstRowFirstColumn="0" w:firstRowLastColumn="0" w:lastRowFirstColumn="0" w:lastRowLastColumn="0"/>
            </w:pPr>
            <w:r w:rsidRPr="00F6035D">
              <w:t xml:space="preserve">€ </w:t>
            </w:r>
            <w:r w:rsidR="00F35301">
              <w:t>9</w:t>
            </w:r>
            <w:r w:rsidR="00F35301">
              <w:t>9</w:t>
            </w:r>
            <w:r w:rsidRPr="00F6035D">
              <w:t>,00</w:t>
            </w:r>
          </w:p>
        </w:tc>
      </w:tr>
      <w:tr w:rsidR="00FD4E23" w:rsidRPr="00F6035D" w14:paraId="6CDFA0C0" w14:textId="77777777" w:rsidTr="00441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1E454160" w14:textId="77777777" w:rsidR="00FD4E23" w:rsidRPr="00F6035D" w:rsidRDefault="00441315" w:rsidP="00AC15BB">
            <w:pPr>
              <w:pStyle w:val="KeinLeerraum"/>
              <w:rPr>
                <w:b w:val="0"/>
              </w:rPr>
            </w:pPr>
            <w:r>
              <w:rPr>
                <w:b w:val="0"/>
              </w:rPr>
              <w:t>Aktivierungsentgelt</w:t>
            </w:r>
            <w:r w:rsidR="00FD4E23" w:rsidRPr="00F6035D">
              <w:rPr>
                <w:b w:val="0"/>
              </w:rPr>
              <w:t xml:space="preserve"> FiberConnect in Grein</w:t>
            </w:r>
          </w:p>
        </w:tc>
        <w:tc>
          <w:tcPr>
            <w:tcW w:w="781" w:type="pct"/>
          </w:tcPr>
          <w:p w14:paraId="61E9CA80" w14:textId="77777777" w:rsidR="00FD4E23" w:rsidRPr="00F6035D" w:rsidRDefault="00FD4E23" w:rsidP="00AC15BB">
            <w:pPr>
              <w:pStyle w:val="KeinLeerraum"/>
              <w:cnfStyle w:val="000000100000" w:firstRow="0" w:lastRow="0" w:firstColumn="0" w:lastColumn="0" w:oddVBand="0" w:evenVBand="0" w:oddHBand="1" w:evenHBand="0" w:firstRowFirstColumn="0" w:firstRowLastColumn="0" w:lastRowFirstColumn="0" w:lastRowLastColumn="0"/>
            </w:pPr>
            <w:r w:rsidRPr="00F6035D">
              <w:t>einmalig</w:t>
            </w:r>
          </w:p>
        </w:tc>
        <w:tc>
          <w:tcPr>
            <w:tcW w:w="703" w:type="pct"/>
          </w:tcPr>
          <w:p w14:paraId="610A8D67" w14:textId="00D7976B" w:rsidR="00FD4E23" w:rsidRPr="00F6035D" w:rsidRDefault="00FD4E23" w:rsidP="004100DF">
            <w:pPr>
              <w:pStyle w:val="KeinLeerraum"/>
              <w:jc w:val="right"/>
              <w:cnfStyle w:val="000000100000" w:firstRow="0" w:lastRow="0" w:firstColumn="0" w:lastColumn="0" w:oddVBand="0" w:evenVBand="0" w:oddHBand="1" w:evenHBand="0" w:firstRowFirstColumn="0" w:firstRowLastColumn="0" w:lastRowFirstColumn="0" w:lastRowLastColumn="0"/>
            </w:pPr>
            <w:bookmarkStart w:id="2" w:name="OLE_LINK1"/>
            <w:bookmarkStart w:id="3" w:name="OLE_LINK2"/>
            <w:bookmarkStart w:id="4" w:name="OLE_LINK3"/>
            <w:r w:rsidRPr="00F6035D">
              <w:t xml:space="preserve">€ </w:t>
            </w:r>
            <w:r w:rsidR="00F35301">
              <w:t>1</w:t>
            </w:r>
            <w:r w:rsidR="00CC3143">
              <w:t>99</w:t>
            </w:r>
            <w:r w:rsidRPr="00F6035D">
              <w:t>,00</w:t>
            </w:r>
            <w:bookmarkEnd w:id="2"/>
            <w:bookmarkEnd w:id="3"/>
            <w:bookmarkEnd w:id="4"/>
          </w:p>
        </w:tc>
      </w:tr>
      <w:tr w:rsidR="00FD4E23" w:rsidRPr="00F6035D" w14:paraId="017305A8" w14:textId="77777777" w:rsidTr="00441315">
        <w:tc>
          <w:tcPr>
            <w:cnfStyle w:val="001000000000" w:firstRow="0" w:lastRow="0" w:firstColumn="1" w:lastColumn="0" w:oddVBand="0" w:evenVBand="0" w:oddHBand="0" w:evenHBand="0" w:firstRowFirstColumn="0" w:firstRowLastColumn="0" w:lastRowFirstColumn="0" w:lastRowLastColumn="0"/>
            <w:tcW w:w="3516" w:type="pct"/>
          </w:tcPr>
          <w:p w14:paraId="5A26DB03" w14:textId="77777777" w:rsidR="00FD4E23" w:rsidRPr="00F6035D" w:rsidRDefault="00441315" w:rsidP="00AC15BB">
            <w:pPr>
              <w:pStyle w:val="KeinLeerraum"/>
              <w:rPr>
                <w:b w:val="0"/>
              </w:rPr>
            </w:pPr>
            <w:r>
              <w:rPr>
                <w:b w:val="0"/>
              </w:rPr>
              <w:t>Aktivierungsentgelt</w:t>
            </w:r>
            <w:r w:rsidRPr="00F6035D">
              <w:rPr>
                <w:b w:val="0"/>
              </w:rPr>
              <w:t xml:space="preserve"> </w:t>
            </w:r>
            <w:r w:rsidR="00FD4E23" w:rsidRPr="00F6035D">
              <w:rPr>
                <w:b w:val="0"/>
              </w:rPr>
              <w:t>FiberConnect OAN Ybbstal</w:t>
            </w:r>
          </w:p>
        </w:tc>
        <w:tc>
          <w:tcPr>
            <w:tcW w:w="781" w:type="pct"/>
          </w:tcPr>
          <w:p w14:paraId="1FACE645" w14:textId="77777777" w:rsidR="00FD4E23" w:rsidRPr="00F6035D" w:rsidRDefault="00FD4E23" w:rsidP="00AC15BB">
            <w:pPr>
              <w:pStyle w:val="KeinLeerraum"/>
              <w:cnfStyle w:val="000000000000" w:firstRow="0" w:lastRow="0" w:firstColumn="0" w:lastColumn="0" w:oddVBand="0" w:evenVBand="0" w:oddHBand="0" w:evenHBand="0" w:firstRowFirstColumn="0" w:firstRowLastColumn="0" w:lastRowFirstColumn="0" w:lastRowLastColumn="0"/>
            </w:pPr>
            <w:r w:rsidRPr="00F6035D">
              <w:t>einmalig</w:t>
            </w:r>
          </w:p>
        </w:tc>
        <w:tc>
          <w:tcPr>
            <w:tcW w:w="703" w:type="pct"/>
          </w:tcPr>
          <w:p w14:paraId="470AB949" w14:textId="21392287" w:rsidR="00FD4E23" w:rsidRPr="00F6035D" w:rsidRDefault="00EA3175" w:rsidP="00AC15BB">
            <w:pPr>
              <w:pStyle w:val="KeinLeerraum"/>
              <w:jc w:val="right"/>
              <w:cnfStyle w:val="000000000000" w:firstRow="0" w:lastRow="0" w:firstColumn="0" w:lastColumn="0" w:oddVBand="0" w:evenVBand="0" w:oddHBand="0" w:evenHBand="0" w:firstRowFirstColumn="0" w:firstRowLastColumn="0" w:lastRowFirstColumn="0" w:lastRowLastColumn="0"/>
            </w:pPr>
            <w:r w:rsidRPr="00F6035D">
              <w:t xml:space="preserve">€ </w:t>
            </w:r>
            <w:r>
              <w:t>99</w:t>
            </w:r>
            <w:r w:rsidRPr="00F6035D">
              <w:t>,00</w:t>
            </w:r>
          </w:p>
        </w:tc>
      </w:tr>
      <w:tr w:rsidR="002B2F7F" w:rsidRPr="00F6035D" w14:paraId="7BF4B3E9" w14:textId="77777777" w:rsidTr="00441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34ACB33B" w14:textId="77777777" w:rsidR="002B2F7F" w:rsidRPr="00F6035D" w:rsidRDefault="00441315" w:rsidP="00AC15BB">
            <w:pPr>
              <w:pStyle w:val="KeinLeerraum"/>
            </w:pPr>
            <w:r>
              <w:rPr>
                <w:b w:val="0"/>
              </w:rPr>
              <w:t>Aktivierungsentgelt</w:t>
            </w:r>
            <w:r w:rsidRPr="00F6035D">
              <w:rPr>
                <w:b w:val="0"/>
              </w:rPr>
              <w:t xml:space="preserve"> </w:t>
            </w:r>
            <w:r w:rsidR="002B2F7F" w:rsidRPr="00F6035D">
              <w:rPr>
                <w:b w:val="0"/>
              </w:rPr>
              <w:t>FiberConnect OAN Triestingtal</w:t>
            </w:r>
          </w:p>
        </w:tc>
        <w:tc>
          <w:tcPr>
            <w:tcW w:w="781" w:type="pct"/>
          </w:tcPr>
          <w:p w14:paraId="6064B6EC" w14:textId="77777777" w:rsidR="002B2F7F" w:rsidRPr="00F6035D" w:rsidRDefault="00A774EF" w:rsidP="00AC15BB">
            <w:pPr>
              <w:pStyle w:val="KeinLeerraum"/>
              <w:cnfStyle w:val="000000100000" w:firstRow="0" w:lastRow="0" w:firstColumn="0" w:lastColumn="0" w:oddVBand="0" w:evenVBand="0" w:oddHBand="1" w:evenHBand="0" w:firstRowFirstColumn="0" w:firstRowLastColumn="0" w:lastRowFirstColumn="0" w:lastRowLastColumn="0"/>
            </w:pPr>
            <w:r>
              <w:t>e</w:t>
            </w:r>
            <w:r w:rsidR="002B2F7F">
              <w:t>inmalig</w:t>
            </w:r>
          </w:p>
        </w:tc>
        <w:tc>
          <w:tcPr>
            <w:tcW w:w="703" w:type="pct"/>
          </w:tcPr>
          <w:p w14:paraId="12CA74EF" w14:textId="06EC40F4" w:rsidR="002B2F7F" w:rsidRPr="00F6035D" w:rsidRDefault="00EA3175" w:rsidP="00AC15BB">
            <w:pPr>
              <w:pStyle w:val="KeinLeerraum"/>
              <w:jc w:val="right"/>
              <w:cnfStyle w:val="000000100000" w:firstRow="0" w:lastRow="0" w:firstColumn="0" w:lastColumn="0" w:oddVBand="0" w:evenVBand="0" w:oddHBand="1" w:evenHBand="0" w:firstRowFirstColumn="0" w:firstRowLastColumn="0" w:lastRowFirstColumn="0" w:lastRowLastColumn="0"/>
            </w:pPr>
            <w:r w:rsidRPr="00F6035D">
              <w:t xml:space="preserve">€ </w:t>
            </w:r>
            <w:r w:rsidR="00664111">
              <w:t>1</w:t>
            </w:r>
            <w:r>
              <w:t>99</w:t>
            </w:r>
            <w:r w:rsidRPr="00F6035D">
              <w:t>,00</w:t>
            </w:r>
          </w:p>
        </w:tc>
      </w:tr>
      <w:tr w:rsidR="00FD4E23" w:rsidRPr="00F6035D" w14:paraId="1C946085" w14:textId="77777777" w:rsidTr="00441315">
        <w:tc>
          <w:tcPr>
            <w:cnfStyle w:val="001000000000" w:firstRow="0" w:lastRow="0" w:firstColumn="1" w:lastColumn="0" w:oddVBand="0" w:evenVBand="0" w:oddHBand="0" w:evenHBand="0" w:firstRowFirstColumn="0" w:firstRowLastColumn="0" w:lastRowFirstColumn="0" w:lastRowLastColumn="0"/>
            <w:tcW w:w="3516" w:type="pct"/>
          </w:tcPr>
          <w:p w14:paraId="75A6EF99" w14:textId="77777777" w:rsidR="00FD4E23" w:rsidRPr="00F6035D" w:rsidRDefault="00441315" w:rsidP="00AC15BB">
            <w:pPr>
              <w:pStyle w:val="KeinLeerraum"/>
              <w:rPr>
                <w:b w:val="0"/>
              </w:rPr>
            </w:pPr>
            <w:r>
              <w:rPr>
                <w:b w:val="0"/>
              </w:rPr>
              <w:t>Aktivierungsentgelt</w:t>
            </w:r>
            <w:r w:rsidRPr="00F6035D">
              <w:rPr>
                <w:b w:val="0"/>
              </w:rPr>
              <w:t xml:space="preserve"> </w:t>
            </w:r>
            <w:r w:rsidR="00FD4E23" w:rsidRPr="00F6035D">
              <w:rPr>
                <w:b w:val="0"/>
              </w:rPr>
              <w:t>FiberConnect OAN StadtLand</w:t>
            </w:r>
          </w:p>
        </w:tc>
        <w:tc>
          <w:tcPr>
            <w:tcW w:w="781" w:type="pct"/>
          </w:tcPr>
          <w:p w14:paraId="2042A776" w14:textId="77777777" w:rsidR="00FD4E23" w:rsidRPr="00F6035D" w:rsidRDefault="00FD4E23" w:rsidP="00AC15BB">
            <w:pPr>
              <w:pStyle w:val="KeinLeerraum"/>
              <w:cnfStyle w:val="000000000000" w:firstRow="0" w:lastRow="0" w:firstColumn="0" w:lastColumn="0" w:oddVBand="0" w:evenVBand="0" w:oddHBand="0" w:evenHBand="0" w:firstRowFirstColumn="0" w:firstRowLastColumn="0" w:lastRowFirstColumn="0" w:lastRowLastColumn="0"/>
            </w:pPr>
            <w:r w:rsidRPr="00F6035D">
              <w:t>einmalig</w:t>
            </w:r>
          </w:p>
        </w:tc>
        <w:tc>
          <w:tcPr>
            <w:tcW w:w="703" w:type="pct"/>
          </w:tcPr>
          <w:p w14:paraId="381F1C7B" w14:textId="7FC3DB73" w:rsidR="00FD4E23" w:rsidRPr="00F6035D" w:rsidRDefault="00EA3175" w:rsidP="00AC15BB">
            <w:pPr>
              <w:pStyle w:val="KeinLeerraum"/>
              <w:jc w:val="right"/>
              <w:cnfStyle w:val="000000000000" w:firstRow="0" w:lastRow="0" w:firstColumn="0" w:lastColumn="0" w:oddVBand="0" w:evenVBand="0" w:oddHBand="0" w:evenHBand="0" w:firstRowFirstColumn="0" w:firstRowLastColumn="0" w:lastRowFirstColumn="0" w:lastRowLastColumn="0"/>
            </w:pPr>
            <w:r w:rsidRPr="00F6035D">
              <w:t xml:space="preserve">€ </w:t>
            </w:r>
            <w:r>
              <w:t>99</w:t>
            </w:r>
            <w:r w:rsidRPr="00F6035D">
              <w:t>,00</w:t>
            </w:r>
          </w:p>
        </w:tc>
      </w:tr>
      <w:tr w:rsidR="00FD4E23" w:rsidRPr="00F6035D" w14:paraId="2A68D194" w14:textId="77777777" w:rsidTr="00441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03478CE3" w14:textId="77777777" w:rsidR="00FD4E23" w:rsidRPr="00F6035D" w:rsidRDefault="00441315" w:rsidP="00AC15BB">
            <w:pPr>
              <w:pStyle w:val="KeinLeerraum"/>
              <w:rPr>
                <w:b w:val="0"/>
              </w:rPr>
            </w:pPr>
            <w:r>
              <w:rPr>
                <w:b w:val="0"/>
              </w:rPr>
              <w:t>Aktivierungsentgelt</w:t>
            </w:r>
            <w:r w:rsidRPr="00F6035D">
              <w:rPr>
                <w:b w:val="0"/>
              </w:rPr>
              <w:t xml:space="preserve"> </w:t>
            </w:r>
            <w:r w:rsidR="00FD4E23" w:rsidRPr="00F6035D">
              <w:rPr>
                <w:b w:val="0"/>
              </w:rPr>
              <w:t xml:space="preserve">FiberConnect OAN </w:t>
            </w:r>
            <w:r w:rsidR="00FD4E23">
              <w:rPr>
                <w:b w:val="0"/>
              </w:rPr>
              <w:t>Thayaland</w:t>
            </w:r>
          </w:p>
        </w:tc>
        <w:tc>
          <w:tcPr>
            <w:tcW w:w="781" w:type="pct"/>
          </w:tcPr>
          <w:p w14:paraId="6AF48747" w14:textId="77777777" w:rsidR="00FD4E23" w:rsidRPr="00F6035D" w:rsidRDefault="00FD4E23" w:rsidP="00AC15BB">
            <w:pPr>
              <w:pStyle w:val="KeinLeerraum"/>
              <w:cnfStyle w:val="000000100000" w:firstRow="0" w:lastRow="0" w:firstColumn="0" w:lastColumn="0" w:oddVBand="0" w:evenVBand="0" w:oddHBand="1" w:evenHBand="0" w:firstRowFirstColumn="0" w:firstRowLastColumn="0" w:lastRowFirstColumn="0" w:lastRowLastColumn="0"/>
            </w:pPr>
            <w:r w:rsidRPr="00F6035D">
              <w:t>einmalig</w:t>
            </w:r>
          </w:p>
        </w:tc>
        <w:tc>
          <w:tcPr>
            <w:tcW w:w="703" w:type="pct"/>
          </w:tcPr>
          <w:p w14:paraId="41F68C15" w14:textId="2892A814" w:rsidR="00FD4E23" w:rsidRPr="00F6035D" w:rsidRDefault="00EA3175" w:rsidP="00AC15BB">
            <w:pPr>
              <w:pStyle w:val="KeinLeerraum"/>
              <w:jc w:val="right"/>
              <w:cnfStyle w:val="000000100000" w:firstRow="0" w:lastRow="0" w:firstColumn="0" w:lastColumn="0" w:oddVBand="0" w:evenVBand="0" w:oddHBand="1" w:evenHBand="0" w:firstRowFirstColumn="0" w:firstRowLastColumn="0" w:lastRowFirstColumn="0" w:lastRowLastColumn="0"/>
            </w:pPr>
            <w:r w:rsidRPr="00F6035D">
              <w:t xml:space="preserve">€ </w:t>
            </w:r>
            <w:r>
              <w:t>99</w:t>
            </w:r>
            <w:r w:rsidRPr="00F6035D">
              <w:t>,00</w:t>
            </w:r>
          </w:p>
        </w:tc>
      </w:tr>
      <w:tr w:rsidR="00FD4E23" w:rsidRPr="00F6035D" w14:paraId="704DB6F5" w14:textId="77777777" w:rsidTr="00441315">
        <w:tc>
          <w:tcPr>
            <w:cnfStyle w:val="001000000000" w:firstRow="0" w:lastRow="0" w:firstColumn="1" w:lastColumn="0" w:oddVBand="0" w:evenVBand="0" w:oddHBand="0" w:evenHBand="0" w:firstRowFirstColumn="0" w:firstRowLastColumn="0" w:lastRowFirstColumn="0" w:lastRowLastColumn="0"/>
            <w:tcW w:w="3516" w:type="pct"/>
          </w:tcPr>
          <w:p w14:paraId="123CED57" w14:textId="77777777" w:rsidR="00FD4E23" w:rsidRPr="00F6035D" w:rsidRDefault="00441315" w:rsidP="00AC15BB">
            <w:pPr>
              <w:pStyle w:val="KeinLeerraum"/>
              <w:rPr>
                <w:b w:val="0"/>
              </w:rPr>
            </w:pPr>
            <w:r>
              <w:rPr>
                <w:b w:val="0"/>
              </w:rPr>
              <w:t>Aktivierungsentgelt</w:t>
            </w:r>
            <w:r w:rsidRPr="00F6035D">
              <w:rPr>
                <w:b w:val="0"/>
              </w:rPr>
              <w:t xml:space="preserve"> </w:t>
            </w:r>
            <w:r w:rsidR="00FD4E23" w:rsidRPr="00F6035D">
              <w:rPr>
                <w:b w:val="0"/>
              </w:rPr>
              <w:t>FiberConnect OpenNet</w:t>
            </w:r>
          </w:p>
        </w:tc>
        <w:tc>
          <w:tcPr>
            <w:tcW w:w="781" w:type="pct"/>
          </w:tcPr>
          <w:p w14:paraId="4669DC86" w14:textId="77777777" w:rsidR="00FD4E23" w:rsidRPr="00F6035D" w:rsidRDefault="00FD4E23" w:rsidP="00AC15BB">
            <w:pPr>
              <w:pStyle w:val="KeinLeerraum"/>
              <w:cnfStyle w:val="000000000000" w:firstRow="0" w:lastRow="0" w:firstColumn="0" w:lastColumn="0" w:oddVBand="0" w:evenVBand="0" w:oddHBand="0" w:evenHBand="0" w:firstRowFirstColumn="0" w:firstRowLastColumn="0" w:lastRowFirstColumn="0" w:lastRowLastColumn="0"/>
            </w:pPr>
            <w:r w:rsidRPr="00F6035D">
              <w:t>einmalig</w:t>
            </w:r>
          </w:p>
        </w:tc>
        <w:tc>
          <w:tcPr>
            <w:tcW w:w="703" w:type="pct"/>
          </w:tcPr>
          <w:p w14:paraId="663DEA2D" w14:textId="21FC460F" w:rsidR="00FD4E23" w:rsidRPr="00F6035D" w:rsidRDefault="00EA3175" w:rsidP="00AC15BB">
            <w:pPr>
              <w:pStyle w:val="KeinLeerraum"/>
              <w:jc w:val="right"/>
              <w:cnfStyle w:val="000000000000" w:firstRow="0" w:lastRow="0" w:firstColumn="0" w:lastColumn="0" w:oddVBand="0" w:evenVBand="0" w:oddHBand="0" w:evenHBand="0" w:firstRowFirstColumn="0" w:firstRowLastColumn="0" w:lastRowFirstColumn="0" w:lastRowLastColumn="0"/>
            </w:pPr>
            <w:r w:rsidRPr="00F6035D">
              <w:t xml:space="preserve">€ </w:t>
            </w:r>
            <w:r>
              <w:t>99</w:t>
            </w:r>
            <w:r w:rsidRPr="00F6035D">
              <w:t>,00</w:t>
            </w:r>
          </w:p>
        </w:tc>
      </w:tr>
      <w:tr w:rsidR="00441315" w:rsidRPr="00441315" w14:paraId="348B413C" w14:textId="77777777" w:rsidTr="00441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7070C372" w14:textId="77777777" w:rsidR="00441315" w:rsidRPr="00441315" w:rsidRDefault="00441315" w:rsidP="00AC15BB">
            <w:pPr>
              <w:pStyle w:val="KeinLeerraum"/>
              <w:rPr>
                <w:b w:val="0"/>
                <w:sz w:val="10"/>
              </w:rPr>
            </w:pPr>
          </w:p>
        </w:tc>
        <w:tc>
          <w:tcPr>
            <w:tcW w:w="781" w:type="pct"/>
          </w:tcPr>
          <w:p w14:paraId="3106E2BA" w14:textId="77777777" w:rsidR="00441315" w:rsidRPr="00441315" w:rsidRDefault="00441315" w:rsidP="00AC15BB">
            <w:pPr>
              <w:pStyle w:val="KeinLeerraum"/>
              <w:cnfStyle w:val="000000100000" w:firstRow="0" w:lastRow="0" w:firstColumn="0" w:lastColumn="0" w:oddVBand="0" w:evenVBand="0" w:oddHBand="1" w:evenHBand="0" w:firstRowFirstColumn="0" w:firstRowLastColumn="0" w:lastRowFirstColumn="0" w:lastRowLastColumn="0"/>
              <w:rPr>
                <w:b/>
                <w:sz w:val="10"/>
              </w:rPr>
            </w:pPr>
          </w:p>
        </w:tc>
        <w:tc>
          <w:tcPr>
            <w:tcW w:w="703" w:type="pct"/>
          </w:tcPr>
          <w:p w14:paraId="7034CC37" w14:textId="77777777" w:rsidR="00441315" w:rsidRPr="00441315" w:rsidRDefault="00441315" w:rsidP="00441315">
            <w:pPr>
              <w:pStyle w:val="KeinLeerraum"/>
              <w:cnfStyle w:val="000000100000" w:firstRow="0" w:lastRow="0" w:firstColumn="0" w:lastColumn="0" w:oddVBand="0" w:evenVBand="0" w:oddHBand="1" w:evenHBand="0" w:firstRowFirstColumn="0" w:firstRowLastColumn="0" w:lastRowFirstColumn="0" w:lastRowLastColumn="0"/>
              <w:rPr>
                <w:b/>
                <w:sz w:val="10"/>
              </w:rPr>
            </w:pPr>
          </w:p>
        </w:tc>
      </w:tr>
      <w:tr w:rsidR="00E37127" w:rsidRPr="00F6035D" w14:paraId="44225299" w14:textId="77777777" w:rsidTr="00375F95">
        <w:tc>
          <w:tcPr>
            <w:cnfStyle w:val="001000000000" w:firstRow="0" w:lastRow="0" w:firstColumn="1" w:lastColumn="0" w:oddVBand="0" w:evenVBand="0" w:oddHBand="0" w:evenHBand="0" w:firstRowFirstColumn="0" w:firstRowLastColumn="0" w:lastRowFirstColumn="0" w:lastRowLastColumn="0"/>
            <w:tcW w:w="3516" w:type="pct"/>
          </w:tcPr>
          <w:p w14:paraId="5D5259F6" w14:textId="3E90D67C" w:rsidR="00E37127" w:rsidRPr="00F6035D" w:rsidRDefault="00E37127" w:rsidP="00375F95">
            <w:pPr>
              <w:pStyle w:val="KeinLeerraum"/>
              <w:rPr>
                <w:b w:val="0"/>
              </w:rPr>
            </w:pPr>
            <w:r w:rsidRPr="00F6035D">
              <w:rPr>
                <w:b w:val="0"/>
              </w:rPr>
              <w:t>Versandgebühr</w:t>
            </w:r>
            <w:r w:rsidR="00A5538A">
              <w:rPr>
                <w:b w:val="0"/>
              </w:rPr>
              <w:t xml:space="preserve"> für</w:t>
            </w:r>
            <w:r w:rsidR="00F35301">
              <w:rPr>
                <w:b w:val="0"/>
              </w:rPr>
              <w:t xml:space="preserve"> Postversand</w:t>
            </w:r>
            <w:ins w:id="5" w:author="Jorj Catalin Colesnicov" w:date="2017-11-06T15:05:00Z">
              <w:r w:rsidR="00F35301">
                <w:rPr>
                  <w:b w:val="0"/>
                </w:rPr>
                <w:t xml:space="preserve"> </w:t>
              </w:r>
            </w:ins>
            <w:ins w:id="6" w:author="Jorj Catalin Colesnicov" w:date="2017-11-06T15:06:00Z">
              <w:r w:rsidR="00F35301">
                <w:rPr>
                  <w:b w:val="0"/>
                </w:rPr>
                <w:t>von Router und Modems</w:t>
              </w:r>
            </w:ins>
          </w:p>
        </w:tc>
        <w:tc>
          <w:tcPr>
            <w:tcW w:w="781" w:type="pct"/>
          </w:tcPr>
          <w:p w14:paraId="3B5210ED" w14:textId="77777777" w:rsidR="00E37127" w:rsidRPr="00F6035D" w:rsidRDefault="00E37127" w:rsidP="00375F95">
            <w:pPr>
              <w:pStyle w:val="KeinLeerraum"/>
              <w:cnfStyle w:val="000000000000" w:firstRow="0" w:lastRow="0" w:firstColumn="0" w:lastColumn="0" w:oddVBand="0" w:evenVBand="0" w:oddHBand="0" w:evenHBand="0" w:firstRowFirstColumn="0" w:firstRowLastColumn="0" w:lastRowFirstColumn="0" w:lastRowLastColumn="0"/>
            </w:pPr>
            <w:r w:rsidRPr="00F6035D">
              <w:t>je Lieferung</w:t>
            </w:r>
          </w:p>
        </w:tc>
        <w:tc>
          <w:tcPr>
            <w:tcW w:w="703" w:type="pct"/>
          </w:tcPr>
          <w:p w14:paraId="566036C7" w14:textId="70E1515A" w:rsidR="00E37127" w:rsidRPr="00F6035D" w:rsidRDefault="00E37127" w:rsidP="00375F95">
            <w:pPr>
              <w:pStyle w:val="KeinLeerraum"/>
              <w:jc w:val="right"/>
              <w:cnfStyle w:val="000000000000" w:firstRow="0" w:lastRow="0" w:firstColumn="0" w:lastColumn="0" w:oddVBand="0" w:evenVBand="0" w:oddHBand="0" w:evenHBand="0" w:firstRowFirstColumn="0" w:firstRowLastColumn="0" w:lastRowFirstColumn="0" w:lastRowLastColumn="0"/>
            </w:pPr>
            <w:r w:rsidRPr="00F6035D">
              <w:t xml:space="preserve">€ </w:t>
            </w:r>
            <w:r w:rsidR="008578BE">
              <w:t>7</w:t>
            </w:r>
            <w:r w:rsidRPr="00F6035D">
              <w:t>,00</w:t>
            </w:r>
          </w:p>
        </w:tc>
      </w:tr>
      <w:tr w:rsidR="00FD4E23" w:rsidRPr="00F6035D" w:rsidDel="00F35301" w14:paraId="7E6B52E4" w14:textId="0029C208" w:rsidTr="00441315">
        <w:trPr>
          <w:cnfStyle w:val="000000100000" w:firstRow="0" w:lastRow="0" w:firstColumn="0" w:lastColumn="0" w:oddVBand="0" w:evenVBand="0" w:oddHBand="1" w:evenHBand="0" w:firstRowFirstColumn="0" w:firstRowLastColumn="0" w:lastRowFirstColumn="0" w:lastRowLastColumn="0"/>
          <w:del w:id="7" w:author="Jorj Catalin Colesnicov" w:date="2017-11-06T15:06:00Z"/>
        </w:trPr>
        <w:tc>
          <w:tcPr>
            <w:cnfStyle w:val="001000000000" w:firstRow="0" w:lastRow="0" w:firstColumn="1" w:lastColumn="0" w:oddVBand="0" w:evenVBand="0" w:oddHBand="0" w:evenHBand="0" w:firstRowFirstColumn="0" w:firstRowLastColumn="0" w:lastRowFirstColumn="0" w:lastRowLastColumn="0"/>
            <w:tcW w:w="3516" w:type="pct"/>
          </w:tcPr>
          <w:p w14:paraId="73C79D68" w14:textId="5812D15E" w:rsidR="00FD4E23" w:rsidRPr="00F6035D" w:rsidDel="00F35301" w:rsidRDefault="00E37127" w:rsidP="00AC15BB">
            <w:pPr>
              <w:pStyle w:val="KeinLeerraum"/>
              <w:rPr>
                <w:del w:id="8" w:author="Jorj Catalin Colesnicov" w:date="2017-11-06T15:06:00Z"/>
                <w:b w:val="0"/>
              </w:rPr>
            </w:pPr>
            <w:del w:id="9" w:author="Jorj Catalin Colesnicov" w:date="2017-11-06T15:06:00Z">
              <w:r w:rsidDel="00F35301">
                <w:rPr>
                  <w:b w:val="0"/>
                </w:rPr>
                <w:delText>Rechnungsversand per Post</w:delText>
              </w:r>
            </w:del>
          </w:p>
        </w:tc>
        <w:tc>
          <w:tcPr>
            <w:tcW w:w="781" w:type="pct"/>
          </w:tcPr>
          <w:p w14:paraId="4BEE9937" w14:textId="715CDB7B" w:rsidR="00FD4E23" w:rsidRPr="00F6035D" w:rsidDel="00F35301" w:rsidRDefault="00FD4E23" w:rsidP="00AC15BB">
            <w:pPr>
              <w:pStyle w:val="KeinLeerraum"/>
              <w:cnfStyle w:val="000000100000" w:firstRow="0" w:lastRow="0" w:firstColumn="0" w:lastColumn="0" w:oddVBand="0" w:evenVBand="0" w:oddHBand="1" w:evenHBand="0" w:firstRowFirstColumn="0" w:firstRowLastColumn="0" w:lastRowFirstColumn="0" w:lastRowLastColumn="0"/>
              <w:rPr>
                <w:del w:id="10" w:author="Jorj Catalin Colesnicov" w:date="2017-11-06T15:06:00Z"/>
              </w:rPr>
            </w:pPr>
            <w:del w:id="11" w:author="Jorj Catalin Colesnicov" w:date="2017-11-06T15:06:00Z">
              <w:r w:rsidRPr="00F6035D" w:rsidDel="00F35301">
                <w:delText>je Lieferung</w:delText>
              </w:r>
            </w:del>
          </w:p>
        </w:tc>
        <w:tc>
          <w:tcPr>
            <w:tcW w:w="703" w:type="pct"/>
          </w:tcPr>
          <w:p w14:paraId="1B78A554" w14:textId="5DEA4A1A" w:rsidR="00FD4E23" w:rsidRPr="00F6035D" w:rsidDel="00F35301" w:rsidRDefault="00E37127" w:rsidP="00AC15BB">
            <w:pPr>
              <w:pStyle w:val="KeinLeerraum"/>
              <w:jc w:val="right"/>
              <w:cnfStyle w:val="000000100000" w:firstRow="0" w:lastRow="0" w:firstColumn="0" w:lastColumn="0" w:oddVBand="0" w:evenVBand="0" w:oddHBand="1" w:evenHBand="0" w:firstRowFirstColumn="0" w:firstRowLastColumn="0" w:lastRowFirstColumn="0" w:lastRowLastColumn="0"/>
              <w:rPr>
                <w:del w:id="12" w:author="Jorj Catalin Colesnicov" w:date="2017-11-06T15:06:00Z"/>
              </w:rPr>
            </w:pPr>
            <w:del w:id="13" w:author="Jorj Catalin Colesnicov" w:date="2017-11-06T15:06:00Z">
              <w:r w:rsidDel="00F35301">
                <w:delText>€ 1</w:delText>
              </w:r>
              <w:r w:rsidR="00FD4E23" w:rsidRPr="00F6035D" w:rsidDel="00F35301">
                <w:delText>,</w:delText>
              </w:r>
              <w:r w:rsidDel="00F35301">
                <w:delText>25</w:delText>
              </w:r>
            </w:del>
          </w:p>
        </w:tc>
      </w:tr>
      <w:tr w:rsidR="00441315" w:rsidRPr="00441315" w14:paraId="5A115289" w14:textId="77777777" w:rsidTr="00441315">
        <w:tc>
          <w:tcPr>
            <w:cnfStyle w:val="001000000000" w:firstRow="0" w:lastRow="0" w:firstColumn="1" w:lastColumn="0" w:oddVBand="0" w:evenVBand="0" w:oddHBand="0" w:evenHBand="0" w:firstRowFirstColumn="0" w:firstRowLastColumn="0" w:lastRowFirstColumn="0" w:lastRowLastColumn="0"/>
            <w:tcW w:w="3516" w:type="pct"/>
          </w:tcPr>
          <w:p w14:paraId="7657EAB0" w14:textId="77777777" w:rsidR="00441315" w:rsidRPr="00441315" w:rsidRDefault="00441315" w:rsidP="00AC15BB">
            <w:pPr>
              <w:pStyle w:val="KeinLeerraum"/>
              <w:rPr>
                <w:b w:val="0"/>
                <w:sz w:val="10"/>
              </w:rPr>
            </w:pPr>
          </w:p>
        </w:tc>
        <w:tc>
          <w:tcPr>
            <w:tcW w:w="781" w:type="pct"/>
          </w:tcPr>
          <w:p w14:paraId="25D35780" w14:textId="77777777" w:rsidR="00441315" w:rsidRPr="00441315" w:rsidRDefault="00441315" w:rsidP="00AC15BB">
            <w:pPr>
              <w:pStyle w:val="KeinLeerraum"/>
              <w:cnfStyle w:val="000000000000" w:firstRow="0" w:lastRow="0" w:firstColumn="0" w:lastColumn="0" w:oddVBand="0" w:evenVBand="0" w:oddHBand="0" w:evenHBand="0" w:firstRowFirstColumn="0" w:firstRowLastColumn="0" w:lastRowFirstColumn="0" w:lastRowLastColumn="0"/>
              <w:rPr>
                <w:b/>
                <w:sz w:val="10"/>
              </w:rPr>
            </w:pPr>
          </w:p>
        </w:tc>
        <w:tc>
          <w:tcPr>
            <w:tcW w:w="703" w:type="pct"/>
          </w:tcPr>
          <w:p w14:paraId="37D0A331" w14:textId="77777777" w:rsidR="00441315" w:rsidRPr="00441315" w:rsidRDefault="00441315" w:rsidP="00441315">
            <w:pPr>
              <w:pStyle w:val="KeinLeerraum"/>
              <w:cnfStyle w:val="000000000000" w:firstRow="0" w:lastRow="0" w:firstColumn="0" w:lastColumn="0" w:oddVBand="0" w:evenVBand="0" w:oddHBand="0" w:evenHBand="0" w:firstRowFirstColumn="0" w:firstRowLastColumn="0" w:lastRowFirstColumn="0" w:lastRowLastColumn="0"/>
              <w:rPr>
                <w:b/>
                <w:sz w:val="10"/>
              </w:rPr>
            </w:pPr>
          </w:p>
        </w:tc>
      </w:tr>
      <w:tr w:rsidR="00FD4E23" w:rsidRPr="00F6035D" w14:paraId="4CCC8ABC" w14:textId="77777777" w:rsidTr="00441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vMerge w:val="restart"/>
          </w:tcPr>
          <w:p w14:paraId="65983366" w14:textId="77777777" w:rsidR="00FD4E23" w:rsidRPr="00F6035D" w:rsidRDefault="00FD4E23" w:rsidP="00AC15BB">
            <w:pPr>
              <w:pStyle w:val="KeinLeerraum"/>
              <w:rPr>
                <w:b w:val="0"/>
              </w:rPr>
            </w:pPr>
            <w:r w:rsidRPr="00F6035D">
              <w:rPr>
                <w:b w:val="0"/>
              </w:rPr>
              <w:t>Mahnspesen</w:t>
            </w:r>
          </w:p>
        </w:tc>
        <w:tc>
          <w:tcPr>
            <w:tcW w:w="781" w:type="pct"/>
          </w:tcPr>
          <w:p w14:paraId="1AF8C3E5" w14:textId="77777777" w:rsidR="00FD4E23" w:rsidRPr="00F6035D" w:rsidRDefault="00FD4E23" w:rsidP="00AC15BB">
            <w:pPr>
              <w:pStyle w:val="KeinLeerraum"/>
              <w:cnfStyle w:val="000000100000" w:firstRow="0" w:lastRow="0" w:firstColumn="0" w:lastColumn="0" w:oddVBand="0" w:evenVBand="0" w:oddHBand="1" w:evenHBand="0" w:firstRowFirstColumn="0" w:firstRowLastColumn="0" w:lastRowFirstColumn="0" w:lastRowLastColumn="0"/>
            </w:pPr>
            <w:r w:rsidRPr="00F6035D">
              <w:t>1. Mahnung</w:t>
            </w:r>
          </w:p>
        </w:tc>
        <w:tc>
          <w:tcPr>
            <w:tcW w:w="703" w:type="pct"/>
          </w:tcPr>
          <w:p w14:paraId="547FFAFC" w14:textId="77777777" w:rsidR="00FD4E23" w:rsidRPr="00F6035D"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pPr>
            <w:r w:rsidRPr="00F6035D">
              <w:t>€ 5,00</w:t>
            </w:r>
          </w:p>
        </w:tc>
      </w:tr>
      <w:tr w:rsidR="00FD4E23" w:rsidRPr="00F6035D" w14:paraId="6D3F2534" w14:textId="77777777" w:rsidTr="00441315">
        <w:tc>
          <w:tcPr>
            <w:cnfStyle w:val="001000000000" w:firstRow="0" w:lastRow="0" w:firstColumn="1" w:lastColumn="0" w:oddVBand="0" w:evenVBand="0" w:oddHBand="0" w:evenHBand="0" w:firstRowFirstColumn="0" w:firstRowLastColumn="0" w:lastRowFirstColumn="0" w:lastRowLastColumn="0"/>
            <w:tcW w:w="3516" w:type="pct"/>
            <w:vMerge/>
          </w:tcPr>
          <w:p w14:paraId="5DF32B6E" w14:textId="77777777" w:rsidR="00FD4E23" w:rsidRPr="00F6035D" w:rsidRDefault="00FD4E23" w:rsidP="00AC15BB">
            <w:pPr>
              <w:pStyle w:val="KeinLeerraum"/>
              <w:rPr>
                <w:b w:val="0"/>
              </w:rPr>
            </w:pPr>
          </w:p>
        </w:tc>
        <w:tc>
          <w:tcPr>
            <w:tcW w:w="781" w:type="pct"/>
          </w:tcPr>
          <w:p w14:paraId="54D612B2" w14:textId="77777777" w:rsidR="00FD4E23" w:rsidRPr="00F6035D" w:rsidRDefault="00FD4E23" w:rsidP="00AC15BB">
            <w:pPr>
              <w:pStyle w:val="KeinLeerraum"/>
              <w:cnfStyle w:val="000000000000" w:firstRow="0" w:lastRow="0" w:firstColumn="0" w:lastColumn="0" w:oddVBand="0" w:evenVBand="0" w:oddHBand="0" w:evenHBand="0" w:firstRowFirstColumn="0" w:firstRowLastColumn="0" w:lastRowFirstColumn="0" w:lastRowLastColumn="0"/>
            </w:pPr>
            <w:r w:rsidRPr="00F6035D">
              <w:t>2. Mahnung</w:t>
            </w:r>
          </w:p>
        </w:tc>
        <w:tc>
          <w:tcPr>
            <w:tcW w:w="703" w:type="pct"/>
          </w:tcPr>
          <w:p w14:paraId="33981A8B" w14:textId="77777777" w:rsidR="00FD4E23" w:rsidRPr="00F6035D" w:rsidRDefault="00FD4E23" w:rsidP="00AC15BB">
            <w:pPr>
              <w:pStyle w:val="KeinLeerraum"/>
              <w:jc w:val="right"/>
              <w:cnfStyle w:val="000000000000" w:firstRow="0" w:lastRow="0" w:firstColumn="0" w:lastColumn="0" w:oddVBand="0" w:evenVBand="0" w:oddHBand="0" w:evenHBand="0" w:firstRowFirstColumn="0" w:firstRowLastColumn="0" w:lastRowFirstColumn="0" w:lastRowLastColumn="0"/>
            </w:pPr>
            <w:r w:rsidRPr="00F6035D">
              <w:t>€10,00</w:t>
            </w:r>
          </w:p>
        </w:tc>
      </w:tr>
      <w:tr w:rsidR="00FD4E23" w:rsidRPr="00F6035D" w14:paraId="19BD67C9" w14:textId="77777777" w:rsidTr="00441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vMerge/>
          </w:tcPr>
          <w:p w14:paraId="2A832C82" w14:textId="77777777" w:rsidR="00FD4E23" w:rsidRPr="00F6035D" w:rsidRDefault="00FD4E23" w:rsidP="00AC15BB">
            <w:pPr>
              <w:pStyle w:val="KeinLeerraum"/>
              <w:rPr>
                <w:b w:val="0"/>
              </w:rPr>
            </w:pPr>
          </w:p>
        </w:tc>
        <w:tc>
          <w:tcPr>
            <w:tcW w:w="781" w:type="pct"/>
          </w:tcPr>
          <w:p w14:paraId="054F515F" w14:textId="77777777" w:rsidR="00FD4E23" w:rsidRPr="00F6035D" w:rsidRDefault="00FD4E23" w:rsidP="00AC15BB">
            <w:pPr>
              <w:pStyle w:val="KeinLeerraum"/>
              <w:cnfStyle w:val="000000100000" w:firstRow="0" w:lastRow="0" w:firstColumn="0" w:lastColumn="0" w:oddVBand="0" w:evenVBand="0" w:oddHBand="1" w:evenHBand="0" w:firstRowFirstColumn="0" w:firstRowLastColumn="0" w:lastRowFirstColumn="0" w:lastRowLastColumn="0"/>
            </w:pPr>
            <w:r w:rsidRPr="00F6035D">
              <w:t>3. Mahnung</w:t>
            </w:r>
          </w:p>
        </w:tc>
        <w:tc>
          <w:tcPr>
            <w:tcW w:w="703" w:type="pct"/>
          </w:tcPr>
          <w:p w14:paraId="4EF14A54" w14:textId="77777777" w:rsidR="00FD4E23" w:rsidRPr="00F6035D"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pPr>
            <w:r w:rsidRPr="00F6035D">
              <w:t>€ 25,00</w:t>
            </w:r>
          </w:p>
        </w:tc>
      </w:tr>
      <w:tr w:rsidR="00441315" w:rsidRPr="00441315" w14:paraId="3897C386" w14:textId="77777777" w:rsidTr="00441315">
        <w:tc>
          <w:tcPr>
            <w:cnfStyle w:val="001000000000" w:firstRow="0" w:lastRow="0" w:firstColumn="1" w:lastColumn="0" w:oddVBand="0" w:evenVBand="0" w:oddHBand="0" w:evenHBand="0" w:firstRowFirstColumn="0" w:firstRowLastColumn="0" w:lastRowFirstColumn="0" w:lastRowLastColumn="0"/>
            <w:tcW w:w="3516" w:type="pct"/>
          </w:tcPr>
          <w:p w14:paraId="124359BF" w14:textId="77777777" w:rsidR="00441315" w:rsidRPr="00441315" w:rsidRDefault="00441315" w:rsidP="00AC15BB">
            <w:pPr>
              <w:pStyle w:val="KeinLeerraum"/>
              <w:rPr>
                <w:b w:val="0"/>
                <w:sz w:val="10"/>
              </w:rPr>
            </w:pPr>
          </w:p>
        </w:tc>
        <w:tc>
          <w:tcPr>
            <w:tcW w:w="781" w:type="pct"/>
          </w:tcPr>
          <w:p w14:paraId="3CD6B20E" w14:textId="77777777" w:rsidR="00441315" w:rsidRPr="00441315" w:rsidRDefault="00441315" w:rsidP="00AC15BB">
            <w:pPr>
              <w:pStyle w:val="KeinLeerraum"/>
              <w:cnfStyle w:val="000000000000" w:firstRow="0" w:lastRow="0" w:firstColumn="0" w:lastColumn="0" w:oddVBand="0" w:evenVBand="0" w:oddHBand="0" w:evenHBand="0" w:firstRowFirstColumn="0" w:firstRowLastColumn="0" w:lastRowFirstColumn="0" w:lastRowLastColumn="0"/>
              <w:rPr>
                <w:b/>
                <w:sz w:val="10"/>
              </w:rPr>
            </w:pPr>
          </w:p>
        </w:tc>
        <w:tc>
          <w:tcPr>
            <w:tcW w:w="703" w:type="pct"/>
          </w:tcPr>
          <w:p w14:paraId="1379895F" w14:textId="77777777" w:rsidR="00441315" w:rsidRPr="00441315" w:rsidRDefault="00441315" w:rsidP="00441315">
            <w:pPr>
              <w:pStyle w:val="KeinLeerraum"/>
              <w:cnfStyle w:val="000000000000" w:firstRow="0" w:lastRow="0" w:firstColumn="0" w:lastColumn="0" w:oddVBand="0" w:evenVBand="0" w:oddHBand="0" w:evenHBand="0" w:firstRowFirstColumn="0" w:firstRowLastColumn="0" w:lastRowFirstColumn="0" w:lastRowLastColumn="0"/>
              <w:rPr>
                <w:b/>
                <w:sz w:val="10"/>
              </w:rPr>
            </w:pPr>
          </w:p>
        </w:tc>
      </w:tr>
      <w:tr w:rsidR="00FD4E23" w:rsidRPr="00F6035D" w14:paraId="3A0411D6" w14:textId="77777777" w:rsidTr="00441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3134C67E" w14:textId="77777777" w:rsidR="00FD4E23" w:rsidRPr="00F6035D" w:rsidRDefault="00FD4E23" w:rsidP="00AC15BB">
            <w:pPr>
              <w:pStyle w:val="KeinLeerraum"/>
              <w:rPr>
                <w:b w:val="0"/>
              </w:rPr>
            </w:pPr>
            <w:r w:rsidRPr="00F6035D">
              <w:rPr>
                <w:b w:val="0"/>
              </w:rPr>
              <w:t>Einrichtung einer weiteren IP-Adresse</w:t>
            </w:r>
          </w:p>
        </w:tc>
        <w:tc>
          <w:tcPr>
            <w:tcW w:w="781" w:type="pct"/>
          </w:tcPr>
          <w:p w14:paraId="50AFAF4E" w14:textId="77777777" w:rsidR="00FD4E23" w:rsidRPr="00F6035D" w:rsidRDefault="00FD4E23" w:rsidP="00AC15BB">
            <w:pPr>
              <w:pStyle w:val="KeinLeerraum"/>
              <w:cnfStyle w:val="000000100000" w:firstRow="0" w:lastRow="0" w:firstColumn="0" w:lastColumn="0" w:oddVBand="0" w:evenVBand="0" w:oddHBand="1" w:evenHBand="0" w:firstRowFirstColumn="0" w:firstRowLastColumn="0" w:lastRowFirstColumn="0" w:lastRowLastColumn="0"/>
            </w:pPr>
            <w:r w:rsidRPr="00F6035D">
              <w:t>einmalig</w:t>
            </w:r>
          </w:p>
        </w:tc>
        <w:tc>
          <w:tcPr>
            <w:tcW w:w="703" w:type="pct"/>
          </w:tcPr>
          <w:p w14:paraId="7EE533E0" w14:textId="77777777" w:rsidR="00FD4E23" w:rsidRPr="00F6035D"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pPr>
            <w:r w:rsidRPr="00F6035D">
              <w:t>€ 20,00</w:t>
            </w:r>
          </w:p>
        </w:tc>
      </w:tr>
      <w:tr w:rsidR="00FD4E23" w:rsidRPr="00F6035D" w14:paraId="0ED08486" w14:textId="77777777" w:rsidTr="00441315">
        <w:tc>
          <w:tcPr>
            <w:cnfStyle w:val="001000000000" w:firstRow="0" w:lastRow="0" w:firstColumn="1" w:lastColumn="0" w:oddVBand="0" w:evenVBand="0" w:oddHBand="0" w:evenHBand="0" w:firstRowFirstColumn="0" w:firstRowLastColumn="0" w:lastRowFirstColumn="0" w:lastRowLastColumn="0"/>
            <w:tcW w:w="3516" w:type="pct"/>
          </w:tcPr>
          <w:p w14:paraId="492D0327" w14:textId="77777777" w:rsidR="00FD4E23" w:rsidRPr="00F6035D" w:rsidRDefault="00FD4E23" w:rsidP="00AC15BB">
            <w:pPr>
              <w:pStyle w:val="KeinLeerraum"/>
              <w:rPr>
                <w:b w:val="0"/>
              </w:rPr>
            </w:pPr>
            <w:r w:rsidRPr="00F6035D">
              <w:rPr>
                <w:b w:val="0"/>
              </w:rPr>
              <w:t>Bereitstellung einer weiteren IP-Adresse</w:t>
            </w:r>
          </w:p>
        </w:tc>
        <w:tc>
          <w:tcPr>
            <w:tcW w:w="781" w:type="pct"/>
          </w:tcPr>
          <w:p w14:paraId="5EDEC2C9" w14:textId="77777777" w:rsidR="00FD4E23" w:rsidRPr="00F6035D" w:rsidRDefault="00FD4E23" w:rsidP="00AC15BB">
            <w:pPr>
              <w:pStyle w:val="KeinLeerraum"/>
              <w:cnfStyle w:val="000000000000" w:firstRow="0" w:lastRow="0" w:firstColumn="0" w:lastColumn="0" w:oddVBand="0" w:evenVBand="0" w:oddHBand="0" w:evenHBand="0" w:firstRowFirstColumn="0" w:firstRowLastColumn="0" w:lastRowFirstColumn="0" w:lastRowLastColumn="0"/>
            </w:pPr>
            <w:r w:rsidRPr="00F6035D">
              <w:t>monatlich</w:t>
            </w:r>
          </w:p>
        </w:tc>
        <w:tc>
          <w:tcPr>
            <w:tcW w:w="703" w:type="pct"/>
          </w:tcPr>
          <w:p w14:paraId="22E38E22" w14:textId="77777777" w:rsidR="00FD4E23" w:rsidRPr="00F6035D" w:rsidRDefault="00FD4E23" w:rsidP="00AC15BB">
            <w:pPr>
              <w:pStyle w:val="KeinLeerraum"/>
              <w:jc w:val="right"/>
              <w:cnfStyle w:val="000000000000" w:firstRow="0" w:lastRow="0" w:firstColumn="0" w:lastColumn="0" w:oddVBand="0" w:evenVBand="0" w:oddHBand="0" w:evenHBand="0" w:firstRowFirstColumn="0" w:firstRowLastColumn="0" w:lastRowFirstColumn="0" w:lastRowLastColumn="0"/>
            </w:pPr>
            <w:r w:rsidRPr="00F6035D">
              <w:t>€ 6,00</w:t>
            </w:r>
          </w:p>
        </w:tc>
      </w:tr>
      <w:tr w:rsidR="00FD4E23" w:rsidRPr="00F6035D" w14:paraId="1135FCA0" w14:textId="77777777" w:rsidTr="00441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7078B7CF" w14:textId="77777777" w:rsidR="00FD4E23" w:rsidRPr="00F6035D" w:rsidRDefault="00FD4E23" w:rsidP="00AC15BB">
            <w:pPr>
              <w:pStyle w:val="KeinLeerraum"/>
              <w:rPr>
                <w:b w:val="0"/>
              </w:rPr>
            </w:pPr>
            <w:r w:rsidRPr="00F6035D">
              <w:rPr>
                <w:b w:val="0"/>
              </w:rPr>
              <w:t>Produktupgrade</w:t>
            </w:r>
          </w:p>
        </w:tc>
        <w:tc>
          <w:tcPr>
            <w:tcW w:w="781" w:type="pct"/>
          </w:tcPr>
          <w:p w14:paraId="623063B4" w14:textId="77777777" w:rsidR="00FD4E23" w:rsidRPr="00F6035D" w:rsidRDefault="00FD4E23" w:rsidP="00AC15BB">
            <w:pPr>
              <w:pStyle w:val="KeinLeerraum"/>
              <w:cnfStyle w:val="000000100000" w:firstRow="0" w:lastRow="0" w:firstColumn="0" w:lastColumn="0" w:oddVBand="0" w:evenVBand="0" w:oddHBand="1" w:evenHBand="0" w:firstRowFirstColumn="0" w:firstRowLastColumn="0" w:lastRowFirstColumn="0" w:lastRowLastColumn="0"/>
            </w:pPr>
            <w:r w:rsidRPr="00F6035D">
              <w:t>einmalig</w:t>
            </w:r>
          </w:p>
        </w:tc>
        <w:tc>
          <w:tcPr>
            <w:tcW w:w="703" w:type="pct"/>
          </w:tcPr>
          <w:p w14:paraId="756DD29E" w14:textId="77777777" w:rsidR="00FD4E23" w:rsidRPr="00F6035D"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pPr>
            <w:r w:rsidRPr="00F6035D">
              <w:t>gratis</w:t>
            </w:r>
          </w:p>
        </w:tc>
      </w:tr>
      <w:tr w:rsidR="00441315" w:rsidRPr="00441315" w14:paraId="56F3678D" w14:textId="77777777" w:rsidTr="00441315">
        <w:tc>
          <w:tcPr>
            <w:cnfStyle w:val="001000000000" w:firstRow="0" w:lastRow="0" w:firstColumn="1" w:lastColumn="0" w:oddVBand="0" w:evenVBand="0" w:oddHBand="0" w:evenHBand="0" w:firstRowFirstColumn="0" w:firstRowLastColumn="0" w:lastRowFirstColumn="0" w:lastRowLastColumn="0"/>
            <w:tcW w:w="3516" w:type="pct"/>
          </w:tcPr>
          <w:p w14:paraId="5F29381A" w14:textId="77777777" w:rsidR="00441315" w:rsidRPr="00441315" w:rsidRDefault="00441315" w:rsidP="00AC15BB">
            <w:pPr>
              <w:pStyle w:val="KeinLeerraum"/>
              <w:rPr>
                <w:b w:val="0"/>
                <w:sz w:val="10"/>
              </w:rPr>
            </w:pPr>
          </w:p>
        </w:tc>
        <w:tc>
          <w:tcPr>
            <w:tcW w:w="781" w:type="pct"/>
          </w:tcPr>
          <w:p w14:paraId="4B5A1D34" w14:textId="77777777" w:rsidR="00441315" w:rsidRPr="00441315" w:rsidRDefault="00441315" w:rsidP="00AC15BB">
            <w:pPr>
              <w:pStyle w:val="KeinLeerraum"/>
              <w:cnfStyle w:val="000000000000" w:firstRow="0" w:lastRow="0" w:firstColumn="0" w:lastColumn="0" w:oddVBand="0" w:evenVBand="0" w:oddHBand="0" w:evenHBand="0" w:firstRowFirstColumn="0" w:firstRowLastColumn="0" w:lastRowFirstColumn="0" w:lastRowLastColumn="0"/>
              <w:rPr>
                <w:b/>
                <w:sz w:val="10"/>
              </w:rPr>
            </w:pPr>
          </w:p>
        </w:tc>
        <w:tc>
          <w:tcPr>
            <w:tcW w:w="703" w:type="pct"/>
          </w:tcPr>
          <w:p w14:paraId="5B1F32F9" w14:textId="77777777" w:rsidR="00441315" w:rsidRPr="00441315" w:rsidRDefault="00441315" w:rsidP="00441315">
            <w:pPr>
              <w:pStyle w:val="KeinLeerraum"/>
              <w:cnfStyle w:val="000000000000" w:firstRow="0" w:lastRow="0" w:firstColumn="0" w:lastColumn="0" w:oddVBand="0" w:evenVBand="0" w:oddHBand="0" w:evenHBand="0" w:firstRowFirstColumn="0" w:firstRowLastColumn="0" w:lastRowFirstColumn="0" w:lastRowLastColumn="0"/>
              <w:rPr>
                <w:b/>
                <w:sz w:val="10"/>
              </w:rPr>
            </w:pPr>
          </w:p>
        </w:tc>
      </w:tr>
      <w:tr w:rsidR="00FD4E23" w:rsidRPr="00271A9D" w14:paraId="7ADEEA93" w14:textId="77777777" w:rsidTr="00441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52D8780B" w14:textId="77777777" w:rsidR="00FD4E23" w:rsidRPr="00271A9D" w:rsidRDefault="00FD4E23" w:rsidP="00AC15BB">
            <w:pPr>
              <w:pStyle w:val="KeinLeerraum"/>
              <w:rPr>
                <w:b w:val="0"/>
              </w:rPr>
            </w:pPr>
            <w:r w:rsidRPr="00271A9D">
              <w:rPr>
                <w:b w:val="0"/>
              </w:rPr>
              <w:t>Deaktivierung der Leitung bei Zahlungsverzug</w:t>
            </w:r>
          </w:p>
        </w:tc>
        <w:tc>
          <w:tcPr>
            <w:tcW w:w="781" w:type="pct"/>
          </w:tcPr>
          <w:p w14:paraId="55822672" w14:textId="77777777" w:rsidR="00FD4E23" w:rsidRPr="00271A9D" w:rsidRDefault="00FD4E23" w:rsidP="00AC15BB">
            <w:pPr>
              <w:pStyle w:val="KeinLeerraum"/>
              <w:cnfStyle w:val="000000100000" w:firstRow="0" w:lastRow="0" w:firstColumn="0" w:lastColumn="0" w:oddVBand="0" w:evenVBand="0" w:oddHBand="1" w:evenHBand="0" w:firstRowFirstColumn="0" w:firstRowLastColumn="0" w:lastRowFirstColumn="0" w:lastRowLastColumn="0"/>
            </w:pPr>
            <w:r w:rsidRPr="00271A9D">
              <w:t>einmalig</w:t>
            </w:r>
          </w:p>
        </w:tc>
        <w:tc>
          <w:tcPr>
            <w:tcW w:w="703" w:type="pct"/>
          </w:tcPr>
          <w:p w14:paraId="7D09C531" w14:textId="77777777" w:rsidR="00FD4E23" w:rsidRPr="00271A9D"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pPr>
            <w:r w:rsidRPr="00271A9D">
              <w:t xml:space="preserve">€ </w:t>
            </w:r>
            <w:r>
              <w:t>49,90</w:t>
            </w:r>
          </w:p>
        </w:tc>
      </w:tr>
      <w:tr w:rsidR="00FD4E23" w:rsidRPr="00271A9D" w14:paraId="52280427" w14:textId="77777777" w:rsidTr="00441315">
        <w:tc>
          <w:tcPr>
            <w:cnfStyle w:val="001000000000" w:firstRow="0" w:lastRow="0" w:firstColumn="1" w:lastColumn="0" w:oddVBand="0" w:evenVBand="0" w:oddHBand="0" w:evenHBand="0" w:firstRowFirstColumn="0" w:firstRowLastColumn="0" w:lastRowFirstColumn="0" w:lastRowLastColumn="0"/>
            <w:tcW w:w="3516" w:type="pct"/>
          </w:tcPr>
          <w:p w14:paraId="54D9FA51" w14:textId="77777777" w:rsidR="00FD4E23" w:rsidRPr="00271A9D" w:rsidRDefault="00FD4E23" w:rsidP="00AC15BB">
            <w:pPr>
              <w:pStyle w:val="KeinLeerraum"/>
              <w:rPr>
                <w:b w:val="0"/>
              </w:rPr>
            </w:pPr>
            <w:r w:rsidRPr="00271A9D">
              <w:rPr>
                <w:b w:val="0"/>
              </w:rPr>
              <w:t>Reaktivierung der Leitung nach Deaktivierung</w:t>
            </w:r>
          </w:p>
        </w:tc>
        <w:tc>
          <w:tcPr>
            <w:tcW w:w="781" w:type="pct"/>
          </w:tcPr>
          <w:p w14:paraId="4964EB70" w14:textId="77777777" w:rsidR="00FD4E23" w:rsidRPr="00271A9D" w:rsidRDefault="00FD4E23" w:rsidP="00AC15BB">
            <w:pPr>
              <w:pStyle w:val="KeinLeerraum"/>
              <w:cnfStyle w:val="000000000000" w:firstRow="0" w:lastRow="0" w:firstColumn="0" w:lastColumn="0" w:oddVBand="0" w:evenVBand="0" w:oddHBand="0" w:evenHBand="0" w:firstRowFirstColumn="0" w:firstRowLastColumn="0" w:lastRowFirstColumn="0" w:lastRowLastColumn="0"/>
            </w:pPr>
            <w:r>
              <w:t>e</w:t>
            </w:r>
            <w:r w:rsidRPr="00271A9D">
              <w:t>inmalig</w:t>
            </w:r>
          </w:p>
        </w:tc>
        <w:tc>
          <w:tcPr>
            <w:tcW w:w="703" w:type="pct"/>
          </w:tcPr>
          <w:p w14:paraId="3FA904C0" w14:textId="77777777" w:rsidR="00FD4E23" w:rsidRPr="00271A9D" w:rsidRDefault="00FD4E23" w:rsidP="00AC15BB">
            <w:pPr>
              <w:pStyle w:val="KeinLeerraum"/>
              <w:jc w:val="right"/>
              <w:cnfStyle w:val="000000000000" w:firstRow="0" w:lastRow="0" w:firstColumn="0" w:lastColumn="0" w:oddVBand="0" w:evenVBand="0" w:oddHBand="0" w:evenHBand="0" w:firstRowFirstColumn="0" w:firstRowLastColumn="0" w:lastRowFirstColumn="0" w:lastRowLastColumn="0"/>
            </w:pPr>
            <w:r w:rsidRPr="00271A9D">
              <w:t>€ 4</w:t>
            </w:r>
            <w:r>
              <w:t>9,90</w:t>
            </w:r>
          </w:p>
        </w:tc>
      </w:tr>
      <w:tr w:rsidR="00FD4E23" w:rsidRPr="00F6035D" w:rsidDel="00F35301" w14:paraId="63E0BFF6" w14:textId="0ADC4933" w:rsidTr="00441315">
        <w:trPr>
          <w:cnfStyle w:val="000000100000" w:firstRow="0" w:lastRow="0" w:firstColumn="0" w:lastColumn="0" w:oddVBand="0" w:evenVBand="0" w:oddHBand="1" w:evenHBand="0" w:firstRowFirstColumn="0" w:firstRowLastColumn="0" w:lastRowFirstColumn="0" w:lastRowLastColumn="0"/>
          <w:del w:id="14" w:author="Jorj Catalin Colesnicov" w:date="2017-11-06T15:06:00Z"/>
        </w:trPr>
        <w:tc>
          <w:tcPr>
            <w:cnfStyle w:val="001000000000" w:firstRow="0" w:lastRow="0" w:firstColumn="1" w:lastColumn="0" w:oddVBand="0" w:evenVBand="0" w:oddHBand="0" w:evenHBand="0" w:firstRowFirstColumn="0" w:firstRowLastColumn="0" w:lastRowFirstColumn="0" w:lastRowLastColumn="0"/>
            <w:tcW w:w="3516" w:type="pct"/>
          </w:tcPr>
          <w:p w14:paraId="6434342B" w14:textId="38EB1A2C" w:rsidR="00FD4E23" w:rsidRPr="00F6035D" w:rsidDel="00F35301" w:rsidRDefault="00FD4E23" w:rsidP="00AC15BB">
            <w:pPr>
              <w:pStyle w:val="KeinLeerraum"/>
              <w:rPr>
                <w:del w:id="15" w:author="Jorj Catalin Colesnicov" w:date="2017-11-06T15:06:00Z"/>
                <w:b w:val="0"/>
              </w:rPr>
            </w:pPr>
            <w:del w:id="16" w:author="Jorj Catalin Colesnicov" w:date="2017-11-06T15:06:00Z">
              <w:r w:rsidRPr="00F6035D" w:rsidDel="00F35301">
                <w:rPr>
                  <w:b w:val="0"/>
                </w:rPr>
                <w:delText>Deaktivierung des Modems bei Zahlungsverzug</w:delText>
              </w:r>
            </w:del>
          </w:p>
        </w:tc>
        <w:tc>
          <w:tcPr>
            <w:tcW w:w="781" w:type="pct"/>
          </w:tcPr>
          <w:p w14:paraId="41C233F5" w14:textId="7B872452" w:rsidR="00FD4E23" w:rsidRPr="00F6035D" w:rsidDel="00F35301" w:rsidRDefault="00FD4E23" w:rsidP="00AC15BB">
            <w:pPr>
              <w:pStyle w:val="KeinLeerraum"/>
              <w:cnfStyle w:val="000000100000" w:firstRow="0" w:lastRow="0" w:firstColumn="0" w:lastColumn="0" w:oddVBand="0" w:evenVBand="0" w:oddHBand="1" w:evenHBand="0" w:firstRowFirstColumn="0" w:firstRowLastColumn="0" w:lastRowFirstColumn="0" w:lastRowLastColumn="0"/>
              <w:rPr>
                <w:del w:id="17" w:author="Jorj Catalin Colesnicov" w:date="2017-11-06T15:06:00Z"/>
              </w:rPr>
            </w:pPr>
            <w:del w:id="18" w:author="Jorj Catalin Colesnicov" w:date="2017-11-06T15:06:00Z">
              <w:r w:rsidRPr="00F6035D" w:rsidDel="00F35301">
                <w:delText>einmalig</w:delText>
              </w:r>
            </w:del>
          </w:p>
        </w:tc>
        <w:tc>
          <w:tcPr>
            <w:tcW w:w="703" w:type="pct"/>
          </w:tcPr>
          <w:p w14:paraId="52500BC7" w14:textId="52EA8AD1" w:rsidR="00FD4E23" w:rsidRPr="00F6035D" w:rsidDel="00F35301"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rPr>
                <w:del w:id="19" w:author="Jorj Catalin Colesnicov" w:date="2017-11-06T15:06:00Z"/>
              </w:rPr>
            </w:pPr>
            <w:del w:id="20" w:author="Jorj Catalin Colesnicov" w:date="2017-11-06T15:06:00Z">
              <w:r w:rsidRPr="00F6035D" w:rsidDel="00F35301">
                <w:delText>€ 20,00</w:delText>
              </w:r>
            </w:del>
          </w:p>
        </w:tc>
      </w:tr>
      <w:tr w:rsidR="00FD4E23" w:rsidRPr="00F6035D" w:rsidDel="00F35301" w14:paraId="67849409" w14:textId="1B364B1A" w:rsidTr="00441315">
        <w:trPr>
          <w:del w:id="21" w:author="Jorj Catalin Colesnicov" w:date="2017-11-06T15:06:00Z"/>
        </w:trPr>
        <w:tc>
          <w:tcPr>
            <w:cnfStyle w:val="001000000000" w:firstRow="0" w:lastRow="0" w:firstColumn="1" w:lastColumn="0" w:oddVBand="0" w:evenVBand="0" w:oddHBand="0" w:evenHBand="0" w:firstRowFirstColumn="0" w:firstRowLastColumn="0" w:lastRowFirstColumn="0" w:lastRowLastColumn="0"/>
            <w:tcW w:w="3516" w:type="pct"/>
          </w:tcPr>
          <w:p w14:paraId="40312512" w14:textId="2898C410" w:rsidR="00FD4E23" w:rsidRPr="00F6035D" w:rsidDel="00F35301" w:rsidRDefault="00FD4E23" w:rsidP="00AC15BB">
            <w:pPr>
              <w:pStyle w:val="KeinLeerraum"/>
              <w:rPr>
                <w:del w:id="22" w:author="Jorj Catalin Colesnicov" w:date="2017-11-06T15:06:00Z"/>
                <w:b w:val="0"/>
              </w:rPr>
            </w:pPr>
            <w:del w:id="23" w:author="Jorj Catalin Colesnicov" w:date="2017-11-06T15:06:00Z">
              <w:r w:rsidRPr="00F6035D" w:rsidDel="00F35301">
                <w:rPr>
                  <w:b w:val="0"/>
                </w:rPr>
                <w:delText>Reaktivierung des Modems nach Deaktivierung</w:delText>
              </w:r>
            </w:del>
          </w:p>
        </w:tc>
        <w:tc>
          <w:tcPr>
            <w:tcW w:w="781" w:type="pct"/>
          </w:tcPr>
          <w:p w14:paraId="3868022D" w14:textId="1345F22B" w:rsidR="00FD4E23" w:rsidRPr="00F6035D" w:rsidDel="00F35301" w:rsidRDefault="00FD4E23" w:rsidP="00AC15BB">
            <w:pPr>
              <w:pStyle w:val="KeinLeerraum"/>
              <w:cnfStyle w:val="000000000000" w:firstRow="0" w:lastRow="0" w:firstColumn="0" w:lastColumn="0" w:oddVBand="0" w:evenVBand="0" w:oddHBand="0" w:evenHBand="0" w:firstRowFirstColumn="0" w:firstRowLastColumn="0" w:lastRowFirstColumn="0" w:lastRowLastColumn="0"/>
              <w:rPr>
                <w:del w:id="24" w:author="Jorj Catalin Colesnicov" w:date="2017-11-06T15:06:00Z"/>
              </w:rPr>
            </w:pPr>
            <w:del w:id="25" w:author="Jorj Catalin Colesnicov" w:date="2017-11-06T15:06:00Z">
              <w:r w:rsidRPr="00F6035D" w:rsidDel="00F35301">
                <w:delText>einmalig</w:delText>
              </w:r>
            </w:del>
          </w:p>
        </w:tc>
        <w:tc>
          <w:tcPr>
            <w:tcW w:w="703" w:type="pct"/>
          </w:tcPr>
          <w:p w14:paraId="09283BA3" w14:textId="1D45D62D" w:rsidR="00FD4E23" w:rsidRPr="00F6035D" w:rsidDel="00F35301" w:rsidRDefault="00FD4E23" w:rsidP="00AC15BB">
            <w:pPr>
              <w:pStyle w:val="KeinLeerraum"/>
              <w:jc w:val="right"/>
              <w:cnfStyle w:val="000000000000" w:firstRow="0" w:lastRow="0" w:firstColumn="0" w:lastColumn="0" w:oddVBand="0" w:evenVBand="0" w:oddHBand="0" w:evenHBand="0" w:firstRowFirstColumn="0" w:firstRowLastColumn="0" w:lastRowFirstColumn="0" w:lastRowLastColumn="0"/>
              <w:rPr>
                <w:del w:id="26" w:author="Jorj Catalin Colesnicov" w:date="2017-11-06T15:06:00Z"/>
              </w:rPr>
            </w:pPr>
            <w:del w:id="27" w:author="Jorj Catalin Colesnicov" w:date="2017-11-06T15:06:00Z">
              <w:r w:rsidRPr="00F6035D" w:rsidDel="00F35301">
                <w:delText>€ 20,00</w:delText>
              </w:r>
            </w:del>
          </w:p>
        </w:tc>
      </w:tr>
      <w:tr w:rsidR="00441315" w:rsidRPr="00441315" w14:paraId="606EA09A" w14:textId="77777777" w:rsidTr="00375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64300378" w14:textId="77777777" w:rsidR="00441315" w:rsidRPr="00441315" w:rsidRDefault="00441315" w:rsidP="00375F95">
            <w:pPr>
              <w:pStyle w:val="KeinLeerraum"/>
              <w:rPr>
                <w:b w:val="0"/>
                <w:sz w:val="10"/>
              </w:rPr>
            </w:pPr>
          </w:p>
        </w:tc>
        <w:tc>
          <w:tcPr>
            <w:tcW w:w="781" w:type="pct"/>
          </w:tcPr>
          <w:p w14:paraId="21020982" w14:textId="77777777" w:rsidR="00441315" w:rsidRPr="00441315" w:rsidRDefault="00441315" w:rsidP="00375F95">
            <w:pPr>
              <w:pStyle w:val="KeinLeerraum"/>
              <w:cnfStyle w:val="000000100000" w:firstRow="0" w:lastRow="0" w:firstColumn="0" w:lastColumn="0" w:oddVBand="0" w:evenVBand="0" w:oddHBand="1" w:evenHBand="0" w:firstRowFirstColumn="0" w:firstRowLastColumn="0" w:lastRowFirstColumn="0" w:lastRowLastColumn="0"/>
              <w:rPr>
                <w:b/>
                <w:sz w:val="10"/>
              </w:rPr>
            </w:pPr>
          </w:p>
        </w:tc>
        <w:tc>
          <w:tcPr>
            <w:tcW w:w="703" w:type="pct"/>
          </w:tcPr>
          <w:p w14:paraId="66337DD1" w14:textId="77777777" w:rsidR="00441315" w:rsidRPr="00441315" w:rsidRDefault="00441315" w:rsidP="00375F95">
            <w:pPr>
              <w:pStyle w:val="KeinLeerraum"/>
              <w:cnfStyle w:val="000000100000" w:firstRow="0" w:lastRow="0" w:firstColumn="0" w:lastColumn="0" w:oddVBand="0" w:evenVBand="0" w:oddHBand="1" w:evenHBand="0" w:firstRowFirstColumn="0" w:firstRowLastColumn="0" w:lastRowFirstColumn="0" w:lastRowLastColumn="0"/>
              <w:rPr>
                <w:b/>
                <w:sz w:val="10"/>
              </w:rPr>
            </w:pPr>
          </w:p>
        </w:tc>
      </w:tr>
      <w:tr w:rsidR="00FD4E23" w:rsidRPr="00A57DCF" w14:paraId="4A3B8B04" w14:textId="77777777" w:rsidTr="00441315">
        <w:tc>
          <w:tcPr>
            <w:cnfStyle w:val="001000000000" w:firstRow="0" w:lastRow="0" w:firstColumn="1" w:lastColumn="0" w:oddVBand="0" w:evenVBand="0" w:oddHBand="0" w:evenHBand="0" w:firstRowFirstColumn="0" w:firstRowLastColumn="0" w:lastRowFirstColumn="0" w:lastRowLastColumn="0"/>
            <w:tcW w:w="3516" w:type="pct"/>
          </w:tcPr>
          <w:p w14:paraId="0F142072" w14:textId="77777777" w:rsidR="00FD4E23" w:rsidRPr="00A57DCF" w:rsidRDefault="00FD4E23" w:rsidP="00AC15BB">
            <w:pPr>
              <w:pStyle w:val="KeinLeerraum"/>
              <w:rPr>
                <w:b w:val="0"/>
              </w:rPr>
            </w:pPr>
            <w:r w:rsidRPr="00A57DCF">
              <w:rPr>
                <w:b w:val="0"/>
              </w:rPr>
              <w:t>Bankrückleitungsspesen</w:t>
            </w:r>
            <w:r>
              <w:rPr>
                <w:b w:val="0"/>
              </w:rPr>
              <w:t xml:space="preserve"> </w:t>
            </w:r>
            <w:r w:rsidRPr="00A57DCF">
              <w:rPr>
                <w:b w:val="0"/>
              </w:rPr>
              <w:t>bei Rückbuchung des Betrags nach erfolglosem Abbuchungsversuch (z.B. mangels Deckung des Kundenkontos), inkl. Bankspesen</w:t>
            </w:r>
          </w:p>
        </w:tc>
        <w:tc>
          <w:tcPr>
            <w:tcW w:w="781" w:type="pct"/>
          </w:tcPr>
          <w:p w14:paraId="122D697E" w14:textId="77777777" w:rsidR="00FD4E23" w:rsidRPr="00A57DCF" w:rsidRDefault="00FD4E23" w:rsidP="00AC15BB">
            <w:pPr>
              <w:pStyle w:val="KeinLeerraum"/>
              <w:cnfStyle w:val="000000000000" w:firstRow="0" w:lastRow="0" w:firstColumn="0" w:lastColumn="0" w:oddVBand="0" w:evenVBand="0" w:oddHBand="0" w:evenHBand="0" w:firstRowFirstColumn="0" w:firstRowLastColumn="0" w:lastRowFirstColumn="0" w:lastRowLastColumn="0"/>
            </w:pPr>
            <w:r>
              <w:t>Einmalig</w:t>
            </w:r>
          </w:p>
        </w:tc>
        <w:tc>
          <w:tcPr>
            <w:tcW w:w="703" w:type="pct"/>
          </w:tcPr>
          <w:p w14:paraId="7334C376" w14:textId="77777777" w:rsidR="00FD4E23" w:rsidRPr="00A57DCF" w:rsidRDefault="00FD4E23" w:rsidP="00AC15BB">
            <w:pPr>
              <w:pStyle w:val="KeinLeerraum"/>
              <w:jc w:val="right"/>
              <w:cnfStyle w:val="000000000000" w:firstRow="0" w:lastRow="0" w:firstColumn="0" w:lastColumn="0" w:oddVBand="0" w:evenVBand="0" w:oddHBand="0" w:evenHBand="0" w:firstRowFirstColumn="0" w:firstRowLastColumn="0" w:lastRowFirstColumn="0" w:lastRowLastColumn="0"/>
            </w:pPr>
            <w:r>
              <w:t>€ 15,00</w:t>
            </w:r>
          </w:p>
        </w:tc>
      </w:tr>
      <w:tr w:rsidR="00441315" w:rsidRPr="00441315" w14:paraId="61E1D7F3" w14:textId="77777777" w:rsidTr="00375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6950E9C0" w14:textId="77777777" w:rsidR="00441315" w:rsidRPr="00441315" w:rsidRDefault="00441315" w:rsidP="00375F95">
            <w:pPr>
              <w:pStyle w:val="KeinLeerraum"/>
              <w:rPr>
                <w:b w:val="0"/>
                <w:sz w:val="10"/>
              </w:rPr>
            </w:pPr>
          </w:p>
        </w:tc>
        <w:tc>
          <w:tcPr>
            <w:tcW w:w="781" w:type="pct"/>
          </w:tcPr>
          <w:p w14:paraId="602447A9" w14:textId="77777777" w:rsidR="00441315" w:rsidRPr="00441315" w:rsidRDefault="00441315" w:rsidP="00375F95">
            <w:pPr>
              <w:pStyle w:val="KeinLeerraum"/>
              <w:cnfStyle w:val="000000100000" w:firstRow="0" w:lastRow="0" w:firstColumn="0" w:lastColumn="0" w:oddVBand="0" w:evenVBand="0" w:oddHBand="1" w:evenHBand="0" w:firstRowFirstColumn="0" w:firstRowLastColumn="0" w:lastRowFirstColumn="0" w:lastRowLastColumn="0"/>
              <w:rPr>
                <w:b/>
                <w:sz w:val="10"/>
              </w:rPr>
            </w:pPr>
          </w:p>
        </w:tc>
        <w:tc>
          <w:tcPr>
            <w:tcW w:w="703" w:type="pct"/>
          </w:tcPr>
          <w:p w14:paraId="6ADE0139" w14:textId="77777777" w:rsidR="00441315" w:rsidRPr="00441315" w:rsidRDefault="00441315" w:rsidP="00375F95">
            <w:pPr>
              <w:pStyle w:val="KeinLeerraum"/>
              <w:cnfStyle w:val="000000100000" w:firstRow="0" w:lastRow="0" w:firstColumn="0" w:lastColumn="0" w:oddVBand="0" w:evenVBand="0" w:oddHBand="1" w:evenHBand="0" w:firstRowFirstColumn="0" w:firstRowLastColumn="0" w:lastRowFirstColumn="0" w:lastRowLastColumn="0"/>
              <w:rPr>
                <w:b/>
                <w:sz w:val="10"/>
              </w:rPr>
            </w:pPr>
          </w:p>
        </w:tc>
      </w:tr>
      <w:tr w:rsidR="00FD4E23" w:rsidRPr="00F6035D" w14:paraId="3A76D1BB" w14:textId="77777777" w:rsidTr="00441315">
        <w:tc>
          <w:tcPr>
            <w:cnfStyle w:val="001000000000" w:firstRow="0" w:lastRow="0" w:firstColumn="1" w:lastColumn="0" w:oddVBand="0" w:evenVBand="0" w:oddHBand="0" w:evenHBand="0" w:firstRowFirstColumn="0" w:firstRowLastColumn="0" w:lastRowFirstColumn="0" w:lastRowLastColumn="0"/>
            <w:tcW w:w="3516" w:type="pct"/>
          </w:tcPr>
          <w:p w14:paraId="30266304" w14:textId="77777777" w:rsidR="00FD4E23" w:rsidRPr="00F6035D" w:rsidRDefault="00FD4E23" w:rsidP="00AC15BB">
            <w:pPr>
              <w:pStyle w:val="KeinLeerraum"/>
              <w:rPr>
                <w:b w:val="0"/>
              </w:rPr>
            </w:pPr>
            <w:r w:rsidRPr="00A57DCF">
              <w:rPr>
                <w:b w:val="0"/>
              </w:rPr>
              <w:t>Technikerstunden während Normalarbeitszeit</w:t>
            </w:r>
          </w:p>
        </w:tc>
        <w:tc>
          <w:tcPr>
            <w:tcW w:w="781" w:type="pct"/>
          </w:tcPr>
          <w:p w14:paraId="4BB14CD8" w14:textId="77777777" w:rsidR="00FD4E23" w:rsidRPr="00F6035D" w:rsidRDefault="00FD4E23" w:rsidP="00AC15BB">
            <w:pPr>
              <w:pStyle w:val="KeinLeerraum"/>
              <w:cnfStyle w:val="000000000000" w:firstRow="0" w:lastRow="0" w:firstColumn="0" w:lastColumn="0" w:oddVBand="0" w:evenVBand="0" w:oddHBand="0" w:evenHBand="0" w:firstRowFirstColumn="0" w:firstRowLastColumn="0" w:lastRowFirstColumn="0" w:lastRowLastColumn="0"/>
            </w:pPr>
            <w:r>
              <w:t>je Stunde</w:t>
            </w:r>
          </w:p>
        </w:tc>
        <w:tc>
          <w:tcPr>
            <w:tcW w:w="703" w:type="pct"/>
          </w:tcPr>
          <w:p w14:paraId="6BDDE3BE" w14:textId="77777777" w:rsidR="00FD4E23" w:rsidRPr="00F6035D" w:rsidRDefault="00FD4E23" w:rsidP="00AC15BB">
            <w:pPr>
              <w:pStyle w:val="KeinLeerraum"/>
              <w:jc w:val="right"/>
              <w:cnfStyle w:val="000000000000" w:firstRow="0" w:lastRow="0" w:firstColumn="0" w:lastColumn="0" w:oddVBand="0" w:evenVBand="0" w:oddHBand="0" w:evenHBand="0" w:firstRowFirstColumn="0" w:firstRowLastColumn="0" w:lastRowFirstColumn="0" w:lastRowLastColumn="0"/>
            </w:pPr>
            <w:r>
              <w:t>€ 100,00</w:t>
            </w:r>
          </w:p>
        </w:tc>
      </w:tr>
      <w:tr w:rsidR="00FD4E23" w:rsidRPr="00F6035D" w14:paraId="40A51C9C" w14:textId="77777777" w:rsidTr="00441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7B58C760" w14:textId="77777777" w:rsidR="00FD4E23" w:rsidRPr="00CE3933" w:rsidRDefault="00FD4E23" w:rsidP="00AC15BB">
            <w:pPr>
              <w:pStyle w:val="KeinLeerraum"/>
              <w:rPr>
                <w:b w:val="0"/>
              </w:rPr>
            </w:pPr>
            <w:r w:rsidRPr="00CE3933">
              <w:rPr>
                <w:b w:val="0"/>
              </w:rPr>
              <w:t>Technikerstunde außerhalb der Normalzeit</w:t>
            </w:r>
          </w:p>
        </w:tc>
        <w:tc>
          <w:tcPr>
            <w:tcW w:w="781" w:type="pct"/>
          </w:tcPr>
          <w:p w14:paraId="17E5A2EA" w14:textId="77777777" w:rsidR="00FD4E23" w:rsidRPr="00F6035D" w:rsidRDefault="00FD4E23" w:rsidP="00AC15BB">
            <w:pPr>
              <w:pStyle w:val="KeinLeerraum"/>
              <w:cnfStyle w:val="000000100000" w:firstRow="0" w:lastRow="0" w:firstColumn="0" w:lastColumn="0" w:oddVBand="0" w:evenVBand="0" w:oddHBand="1" w:evenHBand="0" w:firstRowFirstColumn="0" w:firstRowLastColumn="0" w:lastRowFirstColumn="0" w:lastRowLastColumn="0"/>
            </w:pPr>
            <w:r>
              <w:t>je Stunde</w:t>
            </w:r>
          </w:p>
        </w:tc>
        <w:tc>
          <w:tcPr>
            <w:tcW w:w="703" w:type="pct"/>
          </w:tcPr>
          <w:p w14:paraId="5FA7BA5B" w14:textId="77777777" w:rsidR="00FD4E23" w:rsidRPr="00F6035D"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pPr>
            <w:r>
              <w:t>€ 150,00</w:t>
            </w:r>
          </w:p>
        </w:tc>
      </w:tr>
      <w:tr w:rsidR="00FD4E23" w:rsidRPr="00F6035D" w14:paraId="6CCDF6FF" w14:textId="77777777" w:rsidTr="00441315">
        <w:tc>
          <w:tcPr>
            <w:cnfStyle w:val="001000000000" w:firstRow="0" w:lastRow="0" w:firstColumn="1" w:lastColumn="0" w:oddVBand="0" w:evenVBand="0" w:oddHBand="0" w:evenHBand="0" w:firstRowFirstColumn="0" w:firstRowLastColumn="0" w:lastRowFirstColumn="0" w:lastRowLastColumn="0"/>
            <w:tcW w:w="3516" w:type="pct"/>
          </w:tcPr>
          <w:p w14:paraId="19476790" w14:textId="77777777" w:rsidR="00FD4E23" w:rsidRPr="00CE3933" w:rsidRDefault="00FD4E23" w:rsidP="00AC15BB">
            <w:pPr>
              <w:pStyle w:val="KeinLeerraum"/>
              <w:rPr>
                <w:b w:val="0"/>
              </w:rPr>
            </w:pPr>
            <w:r w:rsidRPr="00CE3933">
              <w:rPr>
                <w:b w:val="0"/>
              </w:rPr>
              <w:t>Fahrtzeiten gelten als Arbeitszeiten</w:t>
            </w:r>
          </w:p>
        </w:tc>
        <w:tc>
          <w:tcPr>
            <w:tcW w:w="781" w:type="pct"/>
          </w:tcPr>
          <w:p w14:paraId="635CBF73" w14:textId="77777777" w:rsidR="00FD4E23" w:rsidRDefault="00FD4E23" w:rsidP="00AC15BB">
            <w:pPr>
              <w:pStyle w:val="KeinLeerraum"/>
              <w:cnfStyle w:val="000000000000" w:firstRow="0" w:lastRow="0" w:firstColumn="0" w:lastColumn="0" w:oddVBand="0" w:evenVBand="0" w:oddHBand="0" w:evenHBand="0" w:firstRowFirstColumn="0" w:firstRowLastColumn="0" w:lastRowFirstColumn="0" w:lastRowLastColumn="0"/>
            </w:pPr>
          </w:p>
        </w:tc>
        <w:tc>
          <w:tcPr>
            <w:tcW w:w="703" w:type="pct"/>
          </w:tcPr>
          <w:p w14:paraId="78298B32" w14:textId="77777777" w:rsidR="00FD4E23" w:rsidRDefault="00FD4E23" w:rsidP="00AC15BB">
            <w:pPr>
              <w:pStyle w:val="KeinLeerraum"/>
              <w:jc w:val="right"/>
              <w:cnfStyle w:val="000000000000" w:firstRow="0" w:lastRow="0" w:firstColumn="0" w:lastColumn="0" w:oddVBand="0" w:evenVBand="0" w:oddHBand="0" w:evenHBand="0" w:firstRowFirstColumn="0" w:firstRowLastColumn="0" w:lastRowFirstColumn="0" w:lastRowLastColumn="0"/>
            </w:pPr>
          </w:p>
        </w:tc>
      </w:tr>
      <w:tr w:rsidR="00441315" w:rsidRPr="00441315" w14:paraId="41A8825F" w14:textId="77777777" w:rsidTr="00375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34897BF7" w14:textId="77777777" w:rsidR="00441315" w:rsidRPr="00441315" w:rsidRDefault="00441315" w:rsidP="00375F95">
            <w:pPr>
              <w:pStyle w:val="KeinLeerraum"/>
              <w:rPr>
                <w:b w:val="0"/>
                <w:sz w:val="10"/>
              </w:rPr>
            </w:pPr>
          </w:p>
        </w:tc>
        <w:tc>
          <w:tcPr>
            <w:tcW w:w="781" w:type="pct"/>
          </w:tcPr>
          <w:p w14:paraId="196578CB" w14:textId="77777777" w:rsidR="00441315" w:rsidRPr="00441315" w:rsidRDefault="00441315" w:rsidP="00375F95">
            <w:pPr>
              <w:pStyle w:val="KeinLeerraum"/>
              <w:cnfStyle w:val="000000100000" w:firstRow="0" w:lastRow="0" w:firstColumn="0" w:lastColumn="0" w:oddVBand="0" w:evenVBand="0" w:oddHBand="1" w:evenHBand="0" w:firstRowFirstColumn="0" w:firstRowLastColumn="0" w:lastRowFirstColumn="0" w:lastRowLastColumn="0"/>
              <w:rPr>
                <w:b/>
                <w:sz w:val="10"/>
              </w:rPr>
            </w:pPr>
          </w:p>
        </w:tc>
        <w:tc>
          <w:tcPr>
            <w:tcW w:w="703" w:type="pct"/>
          </w:tcPr>
          <w:p w14:paraId="64D7B0DA" w14:textId="77777777" w:rsidR="00441315" w:rsidRPr="00441315" w:rsidRDefault="00441315" w:rsidP="00375F95">
            <w:pPr>
              <w:pStyle w:val="KeinLeerraum"/>
              <w:cnfStyle w:val="000000100000" w:firstRow="0" w:lastRow="0" w:firstColumn="0" w:lastColumn="0" w:oddVBand="0" w:evenVBand="0" w:oddHBand="1" w:evenHBand="0" w:firstRowFirstColumn="0" w:firstRowLastColumn="0" w:lastRowFirstColumn="0" w:lastRowLastColumn="0"/>
              <w:rPr>
                <w:b/>
                <w:sz w:val="10"/>
              </w:rPr>
            </w:pPr>
          </w:p>
        </w:tc>
      </w:tr>
      <w:tr w:rsidR="00786061" w:rsidRPr="00FB3A9B" w14:paraId="1B6B19AD" w14:textId="77777777" w:rsidTr="00375F95">
        <w:tc>
          <w:tcPr>
            <w:cnfStyle w:val="001000000000" w:firstRow="0" w:lastRow="0" w:firstColumn="1" w:lastColumn="0" w:oddVBand="0" w:evenVBand="0" w:oddHBand="0" w:evenHBand="0" w:firstRowFirstColumn="0" w:firstRowLastColumn="0" w:lastRowFirstColumn="0" w:lastRowLastColumn="0"/>
            <w:tcW w:w="3516" w:type="pct"/>
          </w:tcPr>
          <w:p w14:paraId="789E54EB" w14:textId="77777777" w:rsidR="00786061" w:rsidRPr="00DD178E" w:rsidRDefault="00786061" w:rsidP="00375F95">
            <w:pPr>
              <w:pStyle w:val="KeinLeerraum"/>
              <w:rPr>
                <w:b w:val="0"/>
              </w:rPr>
            </w:pPr>
            <w:r w:rsidRPr="00DD178E">
              <w:rPr>
                <w:b w:val="0"/>
              </w:rPr>
              <w:t>Routermiete Standardrouter</w:t>
            </w:r>
            <w:r w:rsidR="00DD178E" w:rsidRPr="00DD178E">
              <w:rPr>
                <w:b w:val="0"/>
              </w:rPr>
              <w:t xml:space="preserve"> für K</w:t>
            </w:r>
            <w:r w:rsidR="00DD178E">
              <w:rPr>
                <w:b w:val="0"/>
              </w:rPr>
              <w:t>abelfernsehanschluss</w:t>
            </w:r>
          </w:p>
        </w:tc>
        <w:tc>
          <w:tcPr>
            <w:tcW w:w="781" w:type="pct"/>
          </w:tcPr>
          <w:p w14:paraId="6D2CB67A" w14:textId="77777777" w:rsidR="00786061" w:rsidRPr="00FB3A9B" w:rsidRDefault="00786061" w:rsidP="00375F95">
            <w:pPr>
              <w:pStyle w:val="KeinLeerraum"/>
              <w:cnfStyle w:val="000000000000" w:firstRow="0" w:lastRow="0" w:firstColumn="0" w:lastColumn="0" w:oddVBand="0" w:evenVBand="0" w:oddHBand="0" w:evenHBand="0" w:firstRowFirstColumn="0" w:firstRowLastColumn="0" w:lastRowFirstColumn="0" w:lastRowLastColumn="0"/>
              <w:rPr>
                <w:lang w:val="en-GB"/>
              </w:rPr>
            </w:pPr>
            <w:r>
              <w:rPr>
                <w:lang w:val="en-GB"/>
              </w:rPr>
              <w:t>m</w:t>
            </w:r>
            <w:r w:rsidRPr="00FB3A9B">
              <w:rPr>
                <w:lang w:val="en-GB"/>
              </w:rPr>
              <w:t>o</w:t>
            </w:r>
            <w:r>
              <w:rPr>
                <w:lang w:val="en-GB"/>
              </w:rPr>
              <w:t>n</w:t>
            </w:r>
            <w:r w:rsidRPr="00FB3A9B">
              <w:rPr>
                <w:lang w:val="en-GB"/>
              </w:rPr>
              <w:t>atlich</w:t>
            </w:r>
          </w:p>
        </w:tc>
        <w:tc>
          <w:tcPr>
            <w:tcW w:w="703" w:type="pct"/>
          </w:tcPr>
          <w:p w14:paraId="676150F1" w14:textId="77777777" w:rsidR="00786061" w:rsidRPr="00FB3A9B" w:rsidRDefault="00786061" w:rsidP="00375F95">
            <w:pPr>
              <w:pStyle w:val="KeinLeerraum"/>
              <w:jc w:val="right"/>
              <w:cnfStyle w:val="000000000000" w:firstRow="0" w:lastRow="0" w:firstColumn="0" w:lastColumn="0" w:oddVBand="0" w:evenVBand="0" w:oddHBand="0" w:evenHBand="0" w:firstRowFirstColumn="0" w:firstRowLastColumn="0" w:lastRowFirstColumn="0" w:lastRowLastColumn="0"/>
              <w:rPr>
                <w:lang w:val="en-GB"/>
              </w:rPr>
            </w:pPr>
            <w:r w:rsidRPr="00FB3A9B">
              <w:rPr>
                <w:lang w:val="en-GB"/>
              </w:rPr>
              <w:t xml:space="preserve">€ </w:t>
            </w:r>
            <w:r>
              <w:rPr>
                <w:lang w:val="en-GB"/>
              </w:rPr>
              <w:t>0</w:t>
            </w:r>
            <w:r w:rsidRPr="00FB3A9B">
              <w:rPr>
                <w:lang w:val="en-GB"/>
              </w:rPr>
              <w:t>,</w:t>
            </w:r>
            <w:r>
              <w:rPr>
                <w:lang w:val="en-GB"/>
              </w:rPr>
              <w:t>0</w:t>
            </w:r>
            <w:r w:rsidRPr="00FB3A9B">
              <w:rPr>
                <w:lang w:val="en-GB"/>
              </w:rPr>
              <w:t>0</w:t>
            </w:r>
          </w:p>
        </w:tc>
      </w:tr>
      <w:tr w:rsidR="00441315" w:rsidRPr="00FB3A9B" w14:paraId="627EB951" w14:textId="77777777" w:rsidTr="004413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pct"/>
          </w:tcPr>
          <w:p w14:paraId="76C4B971" w14:textId="77777777" w:rsidR="00441315" w:rsidRPr="00DD178E" w:rsidRDefault="00441315" w:rsidP="00AC15BB">
            <w:pPr>
              <w:pStyle w:val="KeinLeerraum"/>
              <w:rPr>
                <w:b w:val="0"/>
              </w:rPr>
            </w:pPr>
            <w:r w:rsidRPr="00DD178E">
              <w:rPr>
                <w:b w:val="0"/>
              </w:rPr>
              <w:t>Routermiete</w:t>
            </w:r>
            <w:r w:rsidR="00FB3A9B" w:rsidRPr="00DD178E">
              <w:rPr>
                <w:b w:val="0"/>
              </w:rPr>
              <w:t xml:space="preserve"> FRITZ!Box 6490</w:t>
            </w:r>
            <w:r w:rsidR="008A13FD" w:rsidRPr="00DD178E">
              <w:rPr>
                <w:b w:val="0"/>
              </w:rPr>
              <w:t xml:space="preserve"> </w:t>
            </w:r>
            <w:r w:rsidR="00DD178E" w:rsidRPr="00DD178E">
              <w:rPr>
                <w:b w:val="0"/>
              </w:rPr>
              <w:t>für K</w:t>
            </w:r>
            <w:r w:rsidR="00DD178E">
              <w:rPr>
                <w:b w:val="0"/>
              </w:rPr>
              <w:t>abelfernsehanschluss</w:t>
            </w:r>
          </w:p>
        </w:tc>
        <w:tc>
          <w:tcPr>
            <w:tcW w:w="781" w:type="pct"/>
          </w:tcPr>
          <w:p w14:paraId="740B1BB5" w14:textId="77777777" w:rsidR="00441315" w:rsidRPr="00FB3A9B" w:rsidRDefault="00FB3A9B" w:rsidP="00AC15BB">
            <w:pPr>
              <w:pStyle w:val="KeinLeerraum"/>
              <w:cnfStyle w:val="000000100000" w:firstRow="0" w:lastRow="0" w:firstColumn="0" w:lastColumn="0" w:oddVBand="0" w:evenVBand="0" w:oddHBand="1" w:evenHBand="0" w:firstRowFirstColumn="0" w:firstRowLastColumn="0" w:lastRowFirstColumn="0" w:lastRowLastColumn="0"/>
              <w:rPr>
                <w:lang w:val="en-GB"/>
              </w:rPr>
            </w:pPr>
            <w:r>
              <w:rPr>
                <w:lang w:val="en-GB"/>
              </w:rPr>
              <w:t>m</w:t>
            </w:r>
            <w:r w:rsidRPr="00FB3A9B">
              <w:rPr>
                <w:lang w:val="en-GB"/>
              </w:rPr>
              <w:t>o</w:t>
            </w:r>
            <w:r>
              <w:rPr>
                <w:lang w:val="en-GB"/>
              </w:rPr>
              <w:t>n</w:t>
            </w:r>
            <w:r w:rsidRPr="00FB3A9B">
              <w:rPr>
                <w:lang w:val="en-GB"/>
              </w:rPr>
              <w:t>atlich</w:t>
            </w:r>
          </w:p>
        </w:tc>
        <w:tc>
          <w:tcPr>
            <w:tcW w:w="703" w:type="pct"/>
          </w:tcPr>
          <w:p w14:paraId="6932F21A" w14:textId="77777777" w:rsidR="00441315" w:rsidRPr="00FB3A9B" w:rsidRDefault="00FB3A9B" w:rsidP="00AC15BB">
            <w:pPr>
              <w:pStyle w:val="KeinLeerraum"/>
              <w:jc w:val="right"/>
              <w:cnfStyle w:val="000000100000" w:firstRow="0" w:lastRow="0" w:firstColumn="0" w:lastColumn="0" w:oddVBand="0" w:evenVBand="0" w:oddHBand="1" w:evenHBand="0" w:firstRowFirstColumn="0" w:firstRowLastColumn="0" w:lastRowFirstColumn="0" w:lastRowLastColumn="0"/>
              <w:rPr>
                <w:lang w:val="en-GB"/>
              </w:rPr>
            </w:pPr>
            <w:r w:rsidRPr="00FB3A9B">
              <w:rPr>
                <w:lang w:val="en-GB"/>
              </w:rPr>
              <w:t xml:space="preserve">€ </w:t>
            </w:r>
            <w:r>
              <w:rPr>
                <w:lang w:val="en-GB"/>
              </w:rPr>
              <w:t>4</w:t>
            </w:r>
            <w:r w:rsidRPr="00FB3A9B">
              <w:rPr>
                <w:lang w:val="en-GB"/>
              </w:rPr>
              <w:t>,90</w:t>
            </w:r>
          </w:p>
        </w:tc>
      </w:tr>
    </w:tbl>
    <w:p w14:paraId="78BB1A6D" w14:textId="77777777" w:rsidR="00FD4E23" w:rsidRPr="00D0602B" w:rsidRDefault="00FD4E23" w:rsidP="00FD4E23">
      <w:pPr>
        <w:pStyle w:val="berschrift1"/>
        <w:numPr>
          <w:ilvl w:val="0"/>
          <w:numId w:val="0"/>
        </w:numPr>
      </w:pPr>
      <w:r w:rsidRPr="00D0602B">
        <w:lastRenderedPageBreak/>
        <w:t>Tarifentgelte CableConnect Grein</w:t>
      </w:r>
    </w:p>
    <w:tbl>
      <w:tblPr>
        <w:tblStyle w:val="EinfacheTabelle2"/>
        <w:tblW w:w="5000" w:type="pct"/>
        <w:tblLook w:val="04A0" w:firstRow="1" w:lastRow="0" w:firstColumn="1" w:lastColumn="0" w:noHBand="0" w:noVBand="1"/>
      </w:tblPr>
      <w:tblGrid>
        <w:gridCol w:w="2550"/>
        <w:gridCol w:w="3551"/>
        <w:gridCol w:w="1277"/>
        <w:gridCol w:w="1687"/>
        <w:gridCol w:w="7"/>
      </w:tblGrid>
      <w:tr w:rsidR="00A774EF" w:rsidRPr="00FB3A9B" w14:paraId="2F4570ED" w14:textId="77777777" w:rsidTr="00A774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5" w:type="pct"/>
          </w:tcPr>
          <w:p w14:paraId="3CF1AF00" w14:textId="77777777" w:rsidR="00240482" w:rsidRPr="00D0602B" w:rsidRDefault="00240482" w:rsidP="00AC15BB">
            <w:pPr>
              <w:spacing w:before="60" w:after="60" w:line="240" w:lineRule="auto"/>
            </w:pPr>
            <w:r w:rsidRPr="00D0602B">
              <w:t>Produkt</w:t>
            </w:r>
          </w:p>
        </w:tc>
        <w:tc>
          <w:tcPr>
            <w:tcW w:w="1957" w:type="pct"/>
          </w:tcPr>
          <w:p w14:paraId="1ED35FF4" w14:textId="77777777" w:rsidR="00240482" w:rsidRPr="00D2573F" w:rsidRDefault="00240482" w:rsidP="00AC15BB">
            <w:pPr>
              <w:spacing w:before="60" w:after="60" w:line="240" w:lineRule="auto"/>
              <w:cnfStyle w:val="100000000000" w:firstRow="1" w:lastRow="0" w:firstColumn="0" w:lastColumn="0" w:oddVBand="0" w:evenVBand="0" w:oddHBand="0" w:evenHBand="0" w:firstRowFirstColumn="0" w:firstRowLastColumn="0" w:lastRowFirstColumn="0" w:lastRowLastColumn="0"/>
              <w:rPr>
                <w:lang w:val="en-GB"/>
              </w:rPr>
            </w:pPr>
            <w:r w:rsidRPr="00D2573F">
              <w:rPr>
                <w:lang w:val="en-GB"/>
              </w:rPr>
              <w:t>Down- /Upload</w:t>
            </w:r>
            <w:r w:rsidR="00A774EF" w:rsidRPr="00D2573F">
              <w:rPr>
                <w:lang w:val="en-GB"/>
              </w:rPr>
              <w:t xml:space="preserve"> in Mbit/s</w:t>
            </w:r>
          </w:p>
        </w:tc>
        <w:tc>
          <w:tcPr>
            <w:tcW w:w="704" w:type="pct"/>
          </w:tcPr>
          <w:p w14:paraId="2E14DC06" w14:textId="77777777" w:rsidR="00240482" w:rsidRPr="00D2573F" w:rsidRDefault="00240482" w:rsidP="00AC15BB">
            <w:pPr>
              <w:spacing w:before="60" w:after="60" w:line="240" w:lineRule="auto"/>
              <w:cnfStyle w:val="100000000000" w:firstRow="1" w:lastRow="0" w:firstColumn="0" w:lastColumn="0" w:oddVBand="0" w:evenVBand="0" w:oddHBand="0" w:evenHBand="0" w:firstRowFirstColumn="0" w:firstRowLastColumn="0" w:lastRowFirstColumn="0" w:lastRowLastColumn="0"/>
              <w:rPr>
                <w:lang w:val="en-GB"/>
              </w:rPr>
            </w:pPr>
          </w:p>
        </w:tc>
        <w:tc>
          <w:tcPr>
            <w:tcW w:w="934" w:type="pct"/>
            <w:gridSpan w:val="2"/>
          </w:tcPr>
          <w:p w14:paraId="7149977C" w14:textId="77777777" w:rsidR="00240482" w:rsidRPr="00FB3A9B" w:rsidRDefault="00240482" w:rsidP="00AC15BB">
            <w:pPr>
              <w:spacing w:before="60" w:after="60" w:line="240" w:lineRule="auto"/>
              <w:cnfStyle w:val="100000000000" w:firstRow="1" w:lastRow="0" w:firstColumn="0" w:lastColumn="0" w:oddVBand="0" w:evenVBand="0" w:oddHBand="0" w:evenHBand="0" w:firstRowFirstColumn="0" w:firstRowLastColumn="0" w:lastRowFirstColumn="0" w:lastRowLastColumn="0"/>
              <w:rPr>
                <w:lang w:val="en-GB"/>
              </w:rPr>
            </w:pPr>
            <w:r w:rsidRPr="00FB3A9B">
              <w:rPr>
                <w:lang w:val="en-GB"/>
              </w:rPr>
              <w:t>Preis</w:t>
            </w:r>
          </w:p>
        </w:tc>
      </w:tr>
      <w:tr w:rsidR="00FD4E23" w:rsidRPr="00FB3A9B" w14:paraId="362C3A6A" w14:textId="77777777" w:rsidTr="00A774EF">
        <w:trPr>
          <w:gridAfter w:val="1"/>
          <w:cnfStyle w:val="000000100000" w:firstRow="0" w:lastRow="0" w:firstColumn="0" w:lastColumn="0" w:oddVBand="0" w:evenVBand="0" w:oddHBand="1" w:evenHBand="0" w:firstRowFirstColumn="0" w:firstRowLastColumn="0" w:lastRowFirstColumn="0" w:lastRowLastColumn="0"/>
          <w:wAfter w:w="4" w:type="pct"/>
        </w:trPr>
        <w:tc>
          <w:tcPr>
            <w:cnfStyle w:val="001000000000" w:firstRow="0" w:lastRow="0" w:firstColumn="1" w:lastColumn="0" w:oddVBand="0" w:evenVBand="0" w:oddHBand="0" w:evenHBand="0" w:firstRowFirstColumn="0" w:firstRowLastColumn="0" w:lastRowFirstColumn="0" w:lastRowLastColumn="0"/>
            <w:tcW w:w="1405" w:type="pct"/>
          </w:tcPr>
          <w:p w14:paraId="1609F7C3" w14:textId="77777777" w:rsidR="00FD4E23" w:rsidRPr="00FB3A9B" w:rsidRDefault="00FD4E23" w:rsidP="00AC15BB">
            <w:pPr>
              <w:pStyle w:val="KeinLeerraum"/>
              <w:rPr>
                <w:b w:val="0"/>
                <w:lang w:val="en-GB"/>
              </w:rPr>
            </w:pPr>
            <w:r w:rsidRPr="00FB3A9B">
              <w:rPr>
                <w:b w:val="0"/>
                <w:lang w:val="en-GB"/>
              </w:rPr>
              <w:t>CableConnect Entry</w:t>
            </w:r>
          </w:p>
        </w:tc>
        <w:tc>
          <w:tcPr>
            <w:tcW w:w="1957" w:type="pct"/>
          </w:tcPr>
          <w:p w14:paraId="1772A825" w14:textId="79CFDD50" w:rsidR="00FD4E23" w:rsidRPr="00FB3A9B" w:rsidRDefault="008578BE" w:rsidP="00AC15BB">
            <w:pPr>
              <w:pStyle w:val="KeinLeerraum"/>
              <w:cnfStyle w:val="000000100000" w:firstRow="0" w:lastRow="0" w:firstColumn="0" w:lastColumn="0" w:oddVBand="0" w:evenVBand="0" w:oddHBand="1" w:evenHBand="0" w:firstRowFirstColumn="0" w:firstRowLastColumn="0" w:lastRowFirstColumn="0" w:lastRowLastColumn="0"/>
              <w:rPr>
                <w:b/>
                <w:lang w:val="en-GB"/>
              </w:rPr>
            </w:pPr>
            <w:r>
              <w:rPr>
                <w:lang w:val="en-GB"/>
              </w:rPr>
              <w:t>2</w:t>
            </w:r>
            <w:r w:rsidR="00A774EF" w:rsidRPr="00FB3A9B">
              <w:rPr>
                <w:lang w:val="en-GB"/>
              </w:rPr>
              <w:t>5/</w:t>
            </w:r>
            <w:r>
              <w:rPr>
                <w:lang w:val="en-GB"/>
              </w:rPr>
              <w:t>10</w:t>
            </w:r>
          </w:p>
        </w:tc>
        <w:tc>
          <w:tcPr>
            <w:tcW w:w="704" w:type="pct"/>
          </w:tcPr>
          <w:p w14:paraId="24A93EAD" w14:textId="77777777" w:rsidR="00FD4E23" w:rsidRPr="00FB3A9B" w:rsidRDefault="00FD4E23" w:rsidP="00AC15BB">
            <w:pPr>
              <w:pStyle w:val="KeinLeerraum"/>
              <w:cnfStyle w:val="000000100000" w:firstRow="0" w:lastRow="0" w:firstColumn="0" w:lastColumn="0" w:oddVBand="0" w:evenVBand="0" w:oddHBand="1" w:evenHBand="0" w:firstRowFirstColumn="0" w:firstRowLastColumn="0" w:lastRowFirstColumn="0" w:lastRowLastColumn="0"/>
              <w:rPr>
                <w:b/>
                <w:lang w:val="en-GB"/>
              </w:rPr>
            </w:pPr>
            <w:r w:rsidRPr="00FB3A9B">
              <w:rPr>
                <w:lang w:val="en-GB"/>
              </w:rPr>
              <w:t>monatlich</w:t>
            </w:r>
          </w:p>
        </w:tc>
        <w:tc>
          <w:tcPr>
            <w:tcW w:w="930" w:type="pct"/>
          </w:tcPr>
          <w:p w14:paraId="0BD64546" w14:textId="77777777" w:rsidR="00FD4E23" w:rsidRPr="00FB3A9B"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rPr>
                <w:b/>
                <w:lang w:val="en-GB"/>
              </w:rPr>
            </w:pPr>
            <w:r w:rsidRPr="00FB3A9B">
              <w:rPr>
                <w:lang w:val="en-GB"/>
              </w:rPr>
              <w:t>€ 19,90</w:t>
            </w:r>
          </w:p>
        </w:tc>
      </w:tr>
      <w:tr w:rsidR="00FD4E23" w:rsidRPr="00F6035D" w14:paraId="70793624" w14:textId="77777777" w:rsidTr="00A774EF">
        <w:trPr>
          <w:gridAfter w:val="1"/>
          <w:wAfter w:w="4" w:type="pct"/>
        </w:trPr>
        <w:tc>
          <w:tcPr>
            <w:cnfStyle w:val="001000000000" w:firstRow="0" w:lastRow="0" w:firstColumn="1" w:lastColumn="0" w:oddVBand="0" w:evenVBand="0" w:oddHBand="0" w:evenHBand="0" w:firstRowFirstColumn="0" w:firstRowLastColumn="0" w:lastRowFirstColumn="0" w:lastRowLastColumn="0"/>
            <w:tcW w:w="1405" w:type="pct"/>
          </w:tcPr>
          <w:p w14:paraId="59C9BFE2" w14:textId="77777777" w:rsidR="00FD4E23" w:rsidRPr="00F6035D" w:rsidRDefault="00FD4E23" w:rsidP="00AC15BB">
            <w:pPr>
              <w:pStyle w:val="KeinLeerraum"/>
              <w:rPr>
                <w:b w:val="0"/>
              </w:rPr>
            </w:pPr>
            <w:r w:rsidRPr="00FB3A9B">
              <w:rPr>
                <w:b w:val="0"/>
                <w:lang w:val="en-GB"/>
              </w:rPr>
              <w:t>C</w:t>
            </w:r>
            <w:r w:rsidRPr="00F6035D">
              <w:rPr>
                <w:b w:val="0"/>
              </w:rPr>
              <w:t>ableConnect 50Mbit</w:t>
            </w:r>
          </w:p>
        </w:tc>
        <w:tc>
          <w:tcPr>
            <w:tcW w:w="1957" w:type="pct"/>
          </w:tcPr>
          <w:p w14:paraId="2BD336F7" w14:textId="77777777" w:rsidR="00FD4E23" w:rsidRPr="00F6035D" w:rsidRDefault="00A774EF" w:rsidP="00AC15BB">
            <w:pPr>
              <w:pStyle w:val="KeinLeerraum"/>
              <w:cnfStyle w:val="000000000000" w:firstRow="0" w:lastRow="0" w:firstColumn="0" w:lastColumn="0" w:oddVBand="0" w:evenVBand="0" w:oddHBand="0" w:evenHBand="0" w:firstRowFirstColumn="0" w:firstRowLastColumn="0" w:lastRowFirstColumn="0" w:lastRowLastColumn="0"/>
            </w:pPr>
            <w:r>
              <w:t>50/15</w:t>
            </w:r>
          </w:p>
        </w:tc>
        <w:tc>
          <w:tcPr>
            <w:tcW w:w="704" w:type="pct"/>
          </w:tcPr>
          <w:p w14:paraId="60F070DA" w14:textId="77777777" w:rsidR="00FD4E23" w:rsidRPr="00F6035D" w:rsidRDefault="00FD4E23" w:rsidP="00AC15BB">
            <w:pPr>
              <w:pStyle w:val="KeinLeerraum"/>
              <w:cnfStyle w:val="000000000000" w:firstRow="0" w:lastRow="0" w:firstColumn="0" w:lastColumn="0" w:oddVBand="0" w:evenVBand="0" w:oddHBand="0" w:evenHBand="0" w:firstRowFirstColumn="0" w:firstRowLastColumn="0" w:lastRowFirstColumn="0" w:lastRowLastColumn="0"/>
            </w:pPr>
            <w:r w:rsidRPr="00F6035D">
              <w:t>monatlich</w:t>
            </w:r>
          </w:p>
        </w:tc>
        <w:tc>
          <w:tcPr>
            <w:tcW w:w="930" w:type="pct"/>
          </w:tcPr>
          <w:p w14:paraId="03265435" w14:textId="77777777" w:rsidR="00FD4E23" w:rsidRPr="00F6035D" w:rsidRDefault="00FD4E23" w:rsidP="00AC15BB">
            <w:pPr>
              <w:pStyle w:val="KeinLeerraum"/>
              <w:jc w:val="right"/>
              <w:cnfStyle w:val="000000000000" w:firstRow="0" w:lastRow="0" w:firstColumn="0" w:lastColumn="0" w:oddVBand="0" w:evenVBand="0" w:oddHBand="0" w:evenHBand="0" w:firstRowFirstColumn="0" w:firstRowLastColumn="0" w:lastRowFirstColumn="0" w:lastRowLastColumn="0"/>
            </w:pPr>
            <w:r w:rsidRPr="00F6035D">
              <w:t>€ 29,90</w:t>
            </w:r>
          </w:p>
        </w:tc>
      </w:tr>
      <w:tr w:rsidR="00CC3143" w:rsidRPr="00F6035D" w14:paraId="23D55E85" w14:textId="77777777" w:rsidTr="00375F95">
        <w:trPr>
          <w:gridAfter w:val="1"/>
          <w:cnfStyle w:val="000000100000" w:firstRow="0" w:lastRow="0" w:firstColumn="0" w:lastColumn="0" w:oddVBand="0" w:evenVBand="0" w:oddHBand="1" w:evenHBand="0" w:firstRowFirstColumn="0" w:firstRowLastColumn="0" w:lastRowFirstColumn="0" w:lastRowLastColumn="0"/>
          <w:wAfter w:w="4" w:type="pct"/>
        </w:trPr>
        <w:tc>
          <w:tcPr>
            <w:cnfStyle w:val="001000000000" w:firstRow="0" w:lastRow="0" w:firstColumn="1" w:lastColumn="0" w:oddVBand="0" w:evenVBand="0" w:oddHBand="0" w:evenHBand="0" w:firstRowFirstColumn="0" w:firstRowLastColumn="0" w:lastRowFirstColumn="0" w:lastRowLastColumn="0"/>
            <w:tcW w:w="1405" w:type="pct"/>
          </w:tcPr>
          <w:p w14:paraId="751EE875" w14:textId="77777777" w:rsidR="00CC3143" w:rsidRPr="00F6035D" w:rsidRDefault="00CC3143" w:rsidP="00375F95">
            <w:pPr>
              <w:pStyle w:val="KeinLeerraum"/>
              <w:rPr>
                <w:b w:val="0"/>
              </w:rPr>
            </w:pPr>
            <w:r w:rsidRPr="00F6035D">
              <w:rPr>
                <w:b w:val="0"/>
              </w:rPr>
              <w:t xml:space="preserve">CableConnect </w:t>
            </w:r>
            <w:r>
              <w:rPr>
                <w:b w:val="0"/>
              </w:rPr>
              <w:t>10</w:t>
            </w:r>
            <w:r w:rsidRPr="00F6035D">
              <w:rPr>
                <w:b w:val="0"/>
              </w:rPr>
              <w:t>0Mbit</w:t>
            </w:r>
          </w:p>
        </w:tc>
        <w:tc>
          <w:tcPr>
            <w:tcW w:w="1957" w:type="pct"/>
          </w:tcPr>
          <w:p w14:paraId="3DC8B821" w14:textId="77777777" w:rsidR="00CC3143" w:rsidRPr="00F6035D" w:rsidRDefault="00CC3143" w:rsidP="00375F95">
            <w:pPr>
              <w:pStyle w:val="KeinLeerraum"/>
              <w:cnfStyle w:val="000000100000" w:firstRow="0" w:lastRow="0" w:firstColumn="0" w:lastColumn="0" w:oddVBand="0" w:evenVBand="0" w:oddHBand="1" w:evenHBand="0" w:firstRowFirstColumn="0" w:firstRowLastColumn="0" w:lastRowFirstColumn="0" w:lastRowLastColumn="0"/>
            </w:pPr>
            <w:r>
              <w:t>100/20</w:t>
            </w:r>
          </w:p>
        </w:tc>
        <w:tc>
          <w:tcPr>
            <w:tcW w:w="704" w:type="pct"/>
          </w:tcPr>
          <w:p w14:paraId="584CABEB" w14:textId="77777777" w:rsidR="00CC3143" w:rsidRPr="00F6035D" w:rsidRDefault="00CC3143" w:rsidP="00375F95">
            <w:pPr>
              <w:pStyle w:val="KeinLeerraum"/>
              <w:cnfStyle w:val="000000100000" w:firstRow="0" w:lastRow="0" w:firstColumn="0" w:lastColumn="0" w:oddVBand="0" w:evenVBand="0" w:oddHBand="1" w:evenHBand="0" w:firstRowFirstColumn="0" w:firstRowLastColumn="0" w:lastRowFirstColumn="0" w:lastRowLastColumn="0"/>
            </w:pPr>
            <w:r w:rsidRPr="00F6035D">
              <w:t>monatlich</w:t>
            </w:r>
          </w:p>
        </w:tc>
        <w:tc>
          <w:tcPr>
            <w:tcW w:w="930" w:type="pct"/>
          </w:tcPr>
          <w:p w14:paraId="106C3FB9" w14:textId="77777777" w:rsidR="00CC3143" w:rsidRPr="00F6035D" w:rsidRDefault="00CC3143" w:rsidP="00375F95">
            <w:pPr>
              <w:pStyle w:val="KeinLeerraum"/>
              <w:jc w:val="right"/>
              <w:cnfStyle w:val="000000100000" w:firstRow="0" w:lastRow="0" w:firstColumn="0" w:lastColumn="0" w:oddVBand="0" w:evenVBand="0" w:oddHBand="1" w:evenHBand="0" w:firstRowFirstColumn="0" w:firstRowLastColumn="0" w:lastRowFirstColumn="0" w:lastRowLastColumn="0"/>
            </w:pPr>
            <w:r>
              <w:t>€ 3</w:t>
            </w:r>
            <w:r w:rsidRPr="00F6035D">
              <w:t>9,90</w:t>
            </w:r>
          </w:p>
        </w:tc>
      </w:tr>
      <w:tr w:rsidR="00FD4E23" w:rsidRPr="00F6035D" w14:paraId="4764FD7E" w14:textId="77777777" w:rsidTr="00A774EF">
        <w:trPr>
          <w:gridAfter w:val="1"/>
          <w:wAfter w:w="4" w:type="pct"/>
        </w:trPr>
        <w:tc>
          <w:tcPr>
            <w:cnfStyle w:val="001000000000" w:firstRow="0" w:lastRow="0" w:firstColumn="1" w:lastColumn="0" w:oddVBand="0" w:evenVBand="0" w:oddHBand="0" w:evenHBand="0" w:firstRowFirstColumn="0" w:firstRowLastColumn="0" w:lastRowFirstColumn="0" w:lastRowLastColumn="0"/>
            <w:tcW w:w="1405" w:type="pct"/>
          </w:tcPr>
          <w:p w14:paraId="4B97E4A4" w14:textId="77777777" w:rsidR="00FD4E23" w:rsidRPr="00F6035D" w:rsidRDefault="00FD4E23" w:rsidP="00AC15BB">
            <w:pPr>
              <w:pStyle w:val="KeinLeerraum"/>
              <w:rPr>
                <w:b w:val="0"/>
              </w:rPr>
            </w:pPr>
            <w:r w:rsidRPr="00F6035D">
              <w:rPr>
                <w:b w:val="0"/>
              </w:rPr>
              <w:t>CableConnect 150Mbit</w:t>
            </w:r>
          </w:p>
        </w:tc>
        <w:tc>
          <w:tcPr>
            <w:tcW w:w="1957" w:type="pct"/>
          </w:tcPr>
          <w:p w14:paraId="1D2B36A1" w14:textId="77777777" w:rsidR="00FD4E23" w:rsidRPr="00F6035D" w:rsidRDefault="00FD4E23" w:rsidP="00AC15BB">
            <w:pPr>
              <w:pStyle w:val="KeinLeerraum"/>
              <w:cnfStyle w:val="000000000000" w:firstRow="0" w:lastRow="0" w:firstColumn="0" w:lastColumn="0" w:oddVBand="0" w:evenVBand="0" w:oddHBand="0" w:evenHBand="0" w:firstRowFirstColumn="0" w:firstRowLastColumn="0" w:lastRowFirstColumn="0" w:lastRowLastColumn="0"/>
            </w:pPr>
            <w:r w:rsidRPr="00F6035D">
              <w:t>150/30</w:t>
            </w:r>
          </w:p>
        </w:tc>
        <w:tc>
          <w:tcPr>
            <w:tcW w:w="704" w:type="pct"/>
          </w:tcPr>
          <w:p w14:paraId="1DDB8A2B" w14:textId="77777777" w:rsidR="00FD4E23" w:rsidRPr="00F6035D" w:rsidRDefault="00FD4E23" w:rsidP="00AC15BB">
            <w:pPr>
              <w:pStyle w:val="KeinLeerraum"/>
              <w:cnfStyle w:val="000000000000" w:firstRow="0" w:lastRow="0" w:firstColumn="0" w:lastColumn="0" w:oddVBand="0" w:evenVBand="0" w:oddHBand="0" w:evenHBand="0" w:firstRowFirstColumn="0" w:firstRowLastColumn="0" w:lastRowFirstColumn="0" w:lastRowLastColumn="0"/>
            </w:pPr>
            <w:r w:rsidRPr="00F6035D">
              <w:t>monatlich</w:t>
            </w:r>
          </w:p>
        </w:tc>
        <w:tc>
          <w:tcPr>
            <w:tcW w:w="930" w:type="pct"/>
          </w:tcPr>
          <w:p w14:paraId="0A5058A2" w14:textId="77777777" w:rsidR="00FD4E23" w:rsidRPr="00F6035D" w:rsidRDefault="00FD4E23" w:rsidP="00AC15BB">
            <w:pPr>
              <w:pStyle w:val="KeinLeerraum"/>
              <w:jc w:val="right"/>
              <w:cnfStyle w:val="000000000000" w:firstRow="0" w:lastRow="0" w:firstColumn="0" w:lastColumn="0" w:oddVBand="0" w:evenVBand="0" w:oddHBand="0" w:evenHBand="0" w:firstRowFirstColumn="0" w:firstRowLastColumn="0" w:lastRowFirstColumn="0" w:lastRowLastColumn="0"/>
            </w:pPr>
            <w:r w:rsidRPr="00F6035D">
              <w:t xml:space="preserve">€ </w:t>
            </w:r>
            <w:r w:rsidR="00A774EF">
              <w:t>54</w:t>
            </w:r>
            <w:r w:rsidRPr="00F6035D">
              <w:t>,90</w:t>
            </w:r>
          </w:p>
        </w:tc>
      </w:tr>
      <w:tr w:rsidR="00FD4E23" w:rsidRPr="00F6035D" w14:paraId="4462EDD4" w14:textId="77777777" w:rsidTr="00A774EF">
        <w:trPr>
          <w:gridAfter w:val="1"/>
          <w:cnfStyle w:val="000000100000" w:firstRow="0" w:lastRow="0" w:firstColumn="0" w:lastColumn="0" w:oddVBand="0" w:evenVBand="0" w:oddHBand="1" w:evenHBand="0" w:firstRowFirstColumn="0" w:firstRowLastColumn="0" w:lastRowFirstColumn="0" w:lastRowLastColumn="0"/>
          <w:wAfter w:w="4" w:type="pct"/>
        </w:trPr>
        <w:tc>
          <w:tcPr>
            <w:cnfStyle w:val="001000000000" w:firstRow="0" w:lastRow="0" w:firstColumn="1" w:lastColumn="0" w:oddVBand="0" w:evenVBand="0" w:oddHBand="0" w:evenHBand="0" w:firstRowFirstColumn="0" w:firstRowLastColumn="0" w:lastRowFirstColumn="0" w:lastRowLastColumn="0"/>
            <w:tcW w:w="1405" w:type="pct"/>
          </w:tcPr>
          <w:p w14:paraId="085D9EEC" w14:textId="77777777" w:rsidR="00FD4E23" w:rsidRPr="00F6035D" w:rsidRDefault="00FD4E23" w:rsidP="00A774EF">
            <w:pPr>
              <w:spacing w:after="0"/>
              <w:rPr>
                <w:b w:val="0"/>
              </w:rPr>
            </w:pPr>
            <w:r w:rsidRPr="00F6035D">
              <w:rPr>
                <w:b w:val="0"/>
              </w:rPr>
              <w:t>CableConnect 250Mbit</w:t>
            </w:r>
          </w:p>
        </w:tc>
        <w:tc>
          <w:tcPr>
            <w:tcW w:w="1957" w:type="pct"/>
          </w:tcPr>
          <w:p w14:paraId="0AA6768A" w14:textId="77777777" w:rsidR="00FD4E23" w:rsidRPr="00F6035D" w:rsidRDefault="00FD4E23" w:rsidP="00A774EF">
            <w:pPr>
              <w:spacing w:after="0"/>
              <w:cnfStyle w:val="000000100000" w:firstRow="0" w:lastRow="0" w:firstColumn="0" w:lastColumn="0" w:oddVBand="0" w:evenVBand="0" w:oddHBand="1" w:evenHBand="0" w:firstRowFirstColumn="0" w:firstRowLastColumn="0" w:lastRowFirstColumn="0" w:lastRowLastColumn="0"/>
            </w:pPr>
            <w:r w:rsidRPr="00F6035D">
              <w:t>250/50</w:t>
            </w:r>
          </w:p>
        </w:tc>
        <w:tc>
          <w:tcPr>
            <w:tcW w:w="704" w:type="pct"/>
          </w:tcPr>
          <w:p w14:paraId="2F1E4574" w14:textId="77777777" w:rsidR="00FD4E23" w:rsidRPr="00F6035D" w:rsidRDefault="00FD4E23" w:rsidP="00A774EF">
            <w:pPr>
              <w:spacing w:after="0"/>
              <w:cnfStyle w:val="000000100000" w:firstRow="0" w:lastRow="0" w:firstColumn="0" w:lastColumn="0" w:oddVBand="0" w:evenVBand="0" w:oddHBand="1" w:evenHBand="0" w:firstRowFirstColumn="0" w:firstRowLastColumn="0" w:lastRowFirstColumn="0" w:lastRowLastColumn="0"/>
            </w:pPr>
            <w:r w:rsidRPr="00F6035D">
              <w:t>monatlich</w:t>
            </w:r>
          </w:p>
        </w:tc>
        <w:tc>
          <w:tcPr>
            <w:tcW w:w="930" w:type="pct"/>
          </w:tcPr>
          <w:p w14:paraId="375B4B42" w14:textId="77777777" w:rsidR="00FD4E23" w:rsidRPr="00F6035D" w:rsidRDefault="00FD4E23" w:rsidP="00A774EF">
            <w:pPr>
              <w:spacing w:after="0"/>
              <w:jc w:val="right"/>
              <w:cnfStyle w:val="000000100000" w:firstRow="0" w:lastRow="0" w:firstColumn="0" w:lastColumn="0" w:oddVBand="0" w:evenVBand="0" w:oddHBand="1" w:evenHBand="0" w:firstRowFirstColumn="0" w:firstRowLastColumn="0" w:lastRowFirstColumn="0" w:lastRowLastColumn="0"/>
            </w:pPr>
            <w:r w:rsidRPr="00F6035D">
              <w:t>€ 89,90</w:t>
            </w:r>
          </w:p>
        </w:tc>
      </w:tr>
      <w:tr w:rsidR="00FD4E23" w:rsidRPr="00A774EF" w14:paraId="2A1F9FD7" w14:textId="77777777" w:rsidTr="00A774EF">
        <w:trPr>
          <w:gridAfter w:val="1"/>
          <w:wAfter w:w="4" w:type="pct"/>
          <w:trHeight w:val="308"/>
        </w:trPr>
        <w:tc>
          <w:tcPr>
            <w:cnfStyle w:val="001000000000" w:firstRow="0" w:lastRow="0" w:firstColumn="1" w:lastColumn="0" w:oddVBand="0" w:evenVBand="0" w:oddHBand="0" w:evenHBand="0" w:firstRowFirstColumn="0" w:firstRowLastColumn="0" w:lastRowFirstColumn="0" w:lastRowLastColumn="0"/>
            <w:tcW w:w="4996" w:type="pct"/>
            <w:gridSpan w:val="4"/>
            <w:vAlign w:val="bottom"/>
          </w:tcPr>
          <w:p w14:paraId="224AC977" w14:textId="77777777" w:rsidR="00FD4E23" w:rsidRPr="00240482" w:rsidRDefault="00FD4E23" w:rsidP="00A774EF">
            <w:pPr>
              <w:spacing w:before="120" w:after="0"/>
            </w:pPr>
            <w:r w:rsidRPr="00240482">
              <w:t>Allgemeine Produktinformationen:</w:t>
            </w:r>
          </w:p>
        </w:tc>
      </w:tr>
      <w:tr w:rsidR="00FD4E23" w:rsidRPr="00F6035D" w14:paraId="4B69458A" w14:textId="77777777" w:rsidTr="00A774EF">
        <w:trPr>
          <w:gridAfter w:val="1"/>
          <w:cnfStyle w:val="000000100000" w:firstRow="0" w:lastRow="0" w:firstColumn="0" w:lastColumn="0" w:oddVBand="0" w:evenVBand="0" w:oddHBand="1" w:evenHBand="0" w:firstRowFirstColumn="0" w:firstRowLastColumn="0" w:lastRowFirstColumn="0" w:lastRowLastColumn="0"/>
          <w:wAfter w:w="4" w:type="pct"/>
        </w:trPr>
        <w:tc>
          <w:tcPr>
            <w:cnfStyle w:val="001000000000" w:firstRow="0" w:lastRow="0" w:firstColumn="1" w:lastColumn="0" w:oddVBand="0" w:evenVBand="0" w:oddHBand="0" w:evenHBand="0" w:firstRowFirstColumn="0" w:firstRowLastColumn="0" w:lastRowFirstColumn="0" w:lastRowLastColumn="0"/>
            <w:tcW w:w="4996" w:type="pct"/>
            <w:gridSpan w:val="4"/>
          </w:tcPr>
          <w:p w14:paraId="1A43CB22" w14:textId="77777777" w:rsidR="00FD4E23" w:rsidRPr="00F6035D" w:rsidRDefault="00FD4E23" w:rsidP="00AC15BB">
            <w:pPr>
              <w:pStyle w:val="KeinLeerraum"/>
              <w:rPr>
                <w:b w:val="0"/>
              </w:rPr>
            </w:pPr>
            <w:r w:rsidRPr="00F6035D">
              <w:rPr>
                <w:b w:val="0"/>
              </w:rPr>
              <w:t>Echte Flatrate ohne jede Zeit-, Volumenbegrenzung oder Drosselung</w:t>
            </w:r>
          </w:p>
          <w:p w14:paraId="35D48A87" w14:textId="77777777" w:rsidR="00FD4E23" w:rsidRPr="00F6035D" w:rsidRDefault="00240482" w:rsidP="00AC15BB">
            <w:pPr>
              <w:pStyle w:val="KeinLeerraum"/>
              <w:rPr>
                <w:b w:val="0"/>
              </w:rPr>
            </w:pPr>
            <w:r>
              <w:rPr>
                <w:b w:val="0"/>
              </w:rPr>
              <w:t>5</w:t>
            </w:r>
            <w:r w:rsidR="00FD4E23" w:rsidRPr="00F6035D">
              <w:rPr>
                <w:b w:val="0"/>
              </w:rPr>
              <w:t xml:space="preserve"> Mailboxen (15 E-Mail Adressen) inkl. kostenlosem Spamfilter und Antiviren-Schutz </w:t>
            </w:r>
          </w:p>
          <w:p w14:paraId="35D33935" w14:textId="77777777" w:rsidR="00FD4E23" w:rsidRPr="00F6035D" w:rsidRDefault="00FD4E23" w:rsidP="00AC15BB">
            <w:pPr>
              <w:pStyle w:val="KeinLeerraum"/>
              <w:rPr>
                <w:b w:val="0"/>
              </w:rPr>
            </w:pPr>
            <w:r w:rsidRPr="00F6035D">
              <w:rPr>
                <w:b w:val="0"/>
              </w:rPr>
              <w:t>1 GB Speicherplatz pro Mailbox</w:t>
            </w:r>
          </w:p>
          <w:p w14:paraId="034669C5" w14:textId="77777777" w:rsidR="00FD4E23" w:rsidRDefault="00FD4E23" w:rsidP="00AC15BB">
            <w:pPr>
              <w:pStyle w:val="KeinLeerraum"/>
              <w:rPr>
                <w:b w:val="0"/>
              </w:rPr>
            </w:pPr>
            <w:r w:rsidRPr="00F6035D">
              <w:rPr>
                <w:b w:val="0"/>
              </w:rPr>
              <w:t>1 dynamische IP-Adresse (kein Serverbetrieb möglich)</w:t>
            </w:r>
          </w:p>
          <w:p w14:paraId="3F5450EE" w14:textId="77777777" w:rsidR="00A774EF" w:rsidRPr="00F6035D" w:rsidRDefault="00A774EF" w:rsidP="00A774EF">
            <w:pPr>
              <w:pStyle w:val="KeinLeerraum"/>
              <w:rPr>
                <w:b w:val="0"/>
              </w:rPr>
            </w:pPr>
            <w:r w:rsidRPr="00F6035D">
              <w:rPr>
                <w:b w:val="0"/>
              </w:rPr>
              <w:t>Router inkl. WLAN</w:t>
            </w:r>
          </w:p>
          <w:p w14:paraId="20B1944E" w14:textId="77777777" w:rsidR="00FD4E23" w:rsidRPr="00F6035D" w:rsidRDefault="00FD4E23" w:rsidP="00AC15BB">
            <w:pPr>
              <w:pStyle w:val="KeinLeerraum"/>
              <w:rPr>
                <w:b w:val="0"/>
              </w:rPr>
            </w:pPr>
            <w:r w:rsidRPr="00F6035D">
              <w:rPr>
                <w:b w:val="0"/>
              </w:rPr>
              <w:t>Aufpreis für Kabel-TV-Anschluss monatlich € 9,90</w:t>
            </w:r>
            <w:r w:rsidR="00240482">
              <w:rPr>
                <w:b w:val="0"/>
              </w:rPr>
              <w:t xml:space="preserve"> statt € 1</w:t>
            </w:r>
            <w:r w:rsidR="004660EC">
              <w:rPr>
                <w:b w:val="0"/>
              </w:rPr>
              <w:t>4</w:t>
            </w:r>
            <w:r w:rsidR="00240482">
              <w:rPr>
                <w:b w:val="0"/>
              </w:rPr>
              <w:t>,90</w:t>
            </w:r>
          </w:p>
          <w:p w14:paraId="579336A5" w14:textId="77777777" w:rsidR="00FD4E23" w:rsidRPr="00F6035D" w:rsidRDefault="00FD4E23" w:rsidP="00AC15BB">
            <w:pPr>
              <w:pStyle w:val="KeinLeerraum"/>
              <w:rPr>
                <w:b w:val="0"/>
              </w:rPr>
            </w:pPr>
            <w:r w:rsidRPr="00F6035D">
              <w:rPr>
                <w:b w:val="0"/>
              </w:rPr>
              <w:t xml:space="preserve">Servicepauschale von € </w:t>
            </w:r>
            <w:r>
              <w:rPr>
                <w:b w:val="0"/>
              </w:rPr>
              <w:t>1</w:t>
            </w:r>
            <w:r w:rsidR="00CC3143">
              <w:rPr>
                <w:b w:val="0"/>
              </w:rPr>
              <w:t>,25 monatlich</w:t>
            </w:r>
          </w:p>
          <w:p w14:paraId="45A44EA1" w14:textId="7B592EBC" w:rsidR="00FD4E23" w:rsidRPr="00F6035D" w:rsidRDefault="00FD4E23" w:rsidP="00AC15BB">
            <w:pPr>
              <w:rPr>
                <w:b w:val="0"/>
              </w:rPr>
            </w:pPr>
            <w:r w:rsidRPr="00F6035D">
              <w:rPr>
                <w:b w:val="0"/>
              </w:rPr>
              <w:t>Mindestvertragsdauer 24 Monate</w:t>
            </w:r>
            <w:ins w:id="28" w:author="Jorj Catalin Colesnicov" w:date="2017-11-06T15:07:00Z">
              <w:r w:rsidR="00F35301">
                <w:rPr>
                  <w:b w:val="0"/>
                </w:rPr>
                <w:t xml:space="preserve"> </w:t>
              </w:r>
            </w:ins>
            <w:ins w:id="29" w:author="Jorj Catalin Colesnicov" w:date="2017-11-06T15:08:00Z">
              <w:r w:rsidR="00F35301">
                <w:rPr>
                  <w:b w:val="0"/>
                </w:rPr>
                <w:t>aufg</w:t>
              </w:r>
              <w:r w:rsidR="00F35301" w:rsidRPr="00F35301">
                <w:rPr>
                  <w:b w:val="0"/>
                </w:rPr>
                <w:t>rund von reduzierten</w:t>
              </w:r>
              <w:r w:rsidR="00F35301">
                <w:rPr>
                  <w:b w:val="0"/>
                </w:rPr>
                <w:t xml:space="preserve"> Aktivierungsentgelten zu € 49,00.</w:t>
              </w:r>
            </w:ins>
          </w:p>
        </w:tc>
      </w:tr>
    </w:tbl>
    <w:p w14:paraId="209D8AD0" w14:textId="77777777" w:rsidR="00FD4E23" w:rsidRPr="00BA562C" w:rsidRDefault="00FD4E23" w:rsidP="00FD4E23">
      <w:pPr>
        <w:pStyle w:val="berschrift1"/>
        <w:numPr>
          <w:ilvl w:val="0"/>
          <w:numId w:val="0"/>
        </w:numPr>
      </w:pPr>
      <w:bookmarkStart w:id="30" w:name="_GoBack"/>
      <w:bookmarkEnd w:id="30"/>
      <w:r w:rsidRPr="00BA562C">
        <w:t xml:space="preserve">Tarifentgelte </w:t>
      </w:r>
      <w:r>
        <w:t>Fiber</w:t>
      </w:r>
      <w:r w:rsidRPr="00BA562C">
        <w:t>Connect Grein</w:t>
      </w:r>
    </w:p>
    <w:tbl>
      <w:tblPr>
        <w:tblStyle w:val="EinfacheTabelle2"/>
        <w:tblW w:w="5000" w:type="pct"/>
        <w:tblLook w:val="04A0" w:firstRow="1" w:lastRow="0" w:firstColumn="1" w:lastColumn="0" w:noHBand="0" w:noVBand="1"/>
      </w:tblPr>
      <w:tblGrid>
        <w:gridCol w:w="2549"/>
        <w:gridCol w:w="3553"/>
        <w:gridCol w:w="1277"/>
        <w:gridCol w:w="1693"/>
      </w:tblGrid>
      <w:tr w:rsidR="00A774EF" w:rsidRPr="00240482" w14:paraId="0A580A36" w14:textId="77777777" w:rsidTr="00A774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5" w:type="pct"/>
          </w:tcPr>
          <w:p w14:paraId="56E31292" w14:textId="77777777" w:rsidR="00A774EF" w:rsidRPr="00240482" w:rsidRDefault="00A774EF" w:rsidP="00AC15BB">
            <w:pPr>
              <w:spacing w:before="60" w:after="60" w:line="240" w:lineRule="auto"/>
            </w:pPr>
            <w:r w:rsidRPr="00240482">
              <w:t>Produkt</w:t>
            </w:r>
          </w:p>
        </w:tc>
        <w:tc>
          <w:tcPr>
            <w:tcW w:w="1958" w:type="pct"/>
          </w:tcPr>
          <w:p w14:paraId="604C500A" w14:textId="77777777" w:rsidR="00A774EF" w:rsidRPr="00A774EF" w:rsidRDefault="00A774EF" w:rsidP="00AC15BB">
            <w:pPr>
              <w:spacing w:before="60" w:after="60" w:line="240" w:lineRule="auto"/>
              <w:cnfStyle w:val="100000000000" w:firstRow="1" w:lastRow="0" w:firstColumn="0" w:lastColumn="0" w:oddVBand="0" w:evenVBand="0" w:oddHBand="0" w:evenHBand="0" w:firstRowFirstColumn="0" w:firstRowLastColumn="0" w:lastRowFirstColumn="0" w:lastRowLastColumn="0"/>
              <w:rPr>
                <w:lang w:val="en-GB"/>
              </w:rPr>
            </w:pPr>
            <w:r w:rsidRPr="00A774EF">
              <w:rPr>
                <w:lang w:val="en-GB"/>
              </w:rPr>
              <w:t>Down- /Upload in Mbit/s</w:t>
            </w:r>
          </w:p>
        </w:tc>
        <w:tc>
          <w:tcPr>
            <w:tcW w:w="704" w:type="pct"/>
          </w:tcPr>
          <w:p w14:paraId="6AA78A23" w14:textId="77777777" w:rsidR="00A774EF" w:rsidRPr="00A774EF" w:rsidRDefault="00A774EF" w:rsidP="00AC15BB">
            <w:pPr>
              <w:spacing w:before="60" w:after="60" w:line="240" w:lineRule="auto"/>
              <w:cnfStyle w:val="100000000000" w:firstRow="1" w:lastRow="0" w:firstColumn="0" w:lastColumn="0" w:oddVBand="0" w:evenVBand="0" w:oddHBand="0" w:evenHBand="0" w:firstRowFirstColumn="0" w:firstRowLastColumn="0" w:lastRowFirstColumn="0" w:lastRowLastColumn="0"/>
              <w:rPr>
                <w:lang w:val="en-GB"/>
              </w:rPr>
            </w:pPr>
          </w:p>
        </w:tc>
        <w:tc>
          <w:tcPr>
            <w:tcW w:w="933" w:type="pct"/>
          </w:tcPr>
          <w:p w14:paraId="386B603E" w14:textId="77777777" w:rsidR="00A774EF" w:rsidRPr="00240482" w:rsidRDefault="00A774EF" w:rsidP="00AC15BB">
            <w:pPr>
              <w:spacing w:before="60" w:after="60" w:line="240" w:lineRule="auto"/>
              <w:cnfStyle w:val="100000000000" w:firstRow="1" w:lastRow="0" w:firstColumn="0" w:lastColumn="0" w:oddVBand="0" w:evenVBand="0" w:oddHBand="0" w:evenHBand="0" w:firstRowFirstColumn="0" w:firstRowLastColumn="0" w:lastRowFirstColumn="0" w:lastRowLastColumn="0"/>
            </w:pPr>
            <w:r>
              <w:t>Preis</w:t>
            </w:r>
          </w:p>
        </w:tc>
      </w:tr>
      <w:tr w:rsidR="00FD4E23" w:rsidRPr="00F6035D" w14:paraId="25B117B3" w14:textId="77777777" w:rsidTr="00A77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5" w:type="pct"/>
          </w:tcPr>
          <w:p w14:paraId="6E8C6B5E" w14:textId="77777777" w:rsidR="00FD4E23" w:rsidRPr="00F6035D" w:rsidRDefault="00FD4E23" w:rsidP="00AC15BB">
            <w:pPr>
              <w:pStyle w:val="KeinLeerraum"/>
              <w:rPr>
                <w:b w:val="0"/>
              </w:rPr>
            </w:pPr>
            <w:r w:rsidRPr="00F6035D">
              <w:rPr>
                <w:b w:val="0"/>
              </w:rPr>
              <w:t>FiberConnect 50Mbit</w:t>
            </w:r>
          </w:p>
        </w:tc>
        <w:tc>
          <w:tcPr>
            <w:tcW w:w="1958" w:type="pct"/>
          </w:tcPr>
          <w:p w14:paraId="1BFFE65E" w14:textId="42C84C06" w:rsidR="00FD4E23" w:rsidRPr="00F6035D" w:rsidRDefault="00FD4E23" w:rsidP="00AC15BB">
            <w:pPr>
              <w:pStyle w:val="KeinLeerraum"/>
              <w:cnfStyle w:val="000000100000" w:firstRow="0" w:lastRow="0" w:firstColumn="0" w:lastColumn="0" w:oddVBand="0" w:evenVBand="0" w:oddHBand="1" w:evenHBand="0" w:firstRowFirstColumn="0" w:firstRowLastColumn="0" w:lastRowFirstColumn="0" w:lastRowLastColumn="0"/>
              <w:rPr>
                <w:b/>
              </w:rPr>
            </w:pPr>
            <w:r w:rsidRPr="00F6035D">
              <w:t>50/</w:t>
            </w:r>
            <w:r w:rsidR="008578BE">
              <w:t>50</w:t>
            </w:r>
          </w:p>
        </w:tc>
        <w:tc>
          <w:tcPr>
            <w:tcW w:w="704" w:type="pct"/>
          </w:tcPr>
          <w:p w14:paraId="4335694F" w14:textId="77777777" w:rsidR="00FD4E23" w:rsidRPr="00F6035D" w:rsidRDefault="00FD4E23" w:rsidP="00AC15BB">
            <w:pPr>
              <w:pStyle w:val="KeinLeerraum"/>
              <w:cnfStyle w:val="000000100000" w:firstRow="0" w:lastRow="0" w:firstColumn="0" w:lastColumn="0" w:oddVBand="0" w:evenVBand="0" w:oddHBand="1" w:evenHBand="0" w:firstRowFirstColumn="0" w:firstRowLastColumn="0" w:lastRowFirstColumn="0" w:lastRowLastColumn="0"/>
              <w:rPr>
                <w:b/>
              </w:rPr>
            </w:pPr>
            <w:r w:rsidRPr="00F6035D">
              <w:t>monatlich</w:t>
            </w:r>
          </w:p>
        </w:tc>
        <w:tc>
          <w:tcPr>
            <w:tcW w:w="933" w:type="pct"/>
          </w:tcPr>
          <w:p w14:paraId="7315C846" w14:textId="77777777" w:rsidR="00FD4E23" w:rsidRPr="00F6035D"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rPr>
                <w:b/>
              </w:rPr>
            </w:pPr>
            <w:r w:rsidRPr="00F6035D">
              <w:t>€ 29,90</w:t>
            </w:r>
          </w:p>
        </w:tc>
      </w:tr>
      <w:tr w:rsidR="00240482" w:rsidRPr="00F6035D" w14:paraId="7C6EFEC0" w14:textId="77777777" w:rsidTr="00A774EF">
        <w:tc>
          <w:tcPr>
            <w:cnfStyle w:val="001000000000" w:firstRow="0" w:lastRow="0" w:firstColumn="1" w:lastColumn="0" w:oddVBand="0" w:evenVBand="0" w:oddHBand="0" w:evenHBand="0" w:firstRowFirstColumn="0" w:firstRowLastColumn="0" w:lastRowFirstColumn="0" w:lastRowLastColumn="0"/>
            <w:tcW w:w="1405" w:type="pct"/>
          </w:tcPr>
          <w:p w14:paraId="15E6E1A8" w14:textId="77777777" w:rsidR="00240482" w:rsidRPr="00F6035D" w:rsidRDefault="00240482" w:rsidP="00AC15BB">
            <w:pPr>
              <w:pStyle w:val="KeinLeerraum"/>
              <w:rPr>
                <w:b w:val="0"/>
              </w:rPr>
            </w:pPr>
            <w:r>
              <w:rPr>
                <w:b w:val="0"/>
              </w:rPr>
              <w:t>FiberConnect 10</w:t>
            </w:r>
            <w:r w:rsidRPr="00F6035D">
              <w:rPr>
                <w:b w:val="0"/>
              </w:rPr>
              <w:t>0Mbit</w:t>
            </w:r>
          </w:p>
        </w:tc>
        <w:tc>
          <w:tcPr>
            <w:tcW w:w="1958" w:type="pct"/>
          </w:tcPr>
          <w:p w14:paraId="556BA347" w14:textId="1909F95B" w:rsidR="00240482" w:rsidRPr="00F6035D" w:rsidRDefault="00240482" w:rsidP="00AC15BB">
            <w:pPr>
              <w:pStyle w:val="KeinLeerraum"/>
              <w:cnfStyle w:val="000000000000" w:firstRow="0" w:lastRow="0" w:firstColumn="0" w:lastColumn="0" w:oddVBand="0" w:evenVBand="0" w:oddHBand="0" w:evenHBand="0" w:firstRowFirstColumn="0" w:firstRowLastColumn="0" w:lastRowFirstColumn="0" w:lastRowLastColumn="0"/>
            </w:pPr>
            <w:r w:rsidRPr="00F6035D">
              <w:t>1</w:t>
            </w:r>
            <w:r>
              <w:t>00/</w:t>
            </w:r>
            <w:r w:rsidR="008578BE">
              <w:t>100</w:t>
            </w:r>
          </w:p>
        </w:tc>
        <w:tc>
          <w:tcPr>
            <w:tcW w:w="704" w:type="pct"/>
          </w:tcPr>
          <w:p w14:paraId="1D63ABF1" w14:textId="77777777" w:rsidR="00240482" w:rsidRPr="00F6035D" w:rsidRDefault="00240482" w:rsidP="00AC15BB">
            <w:pPr>
              <w:pStyle w:val="KeinLeerraum"/>
              <w:cnfStyle w:val="000000000000" w:firstRow="0" w:lastRow="0" w:firstColumn="0" w:lastColumn="0" w:oddVBand="0" w:evenVBand="0" w:oddHBand="0" w:evenHBand="0" w:firstRowFirstColumn="0" w:firstRowLastColumn="0" w:lastRowFirstColumn="0" w:lastRowLastColumn="0"/>
            </w:pPr>
            <w:r w:rsidRPr="00F6035D">
              <w:t>monatlich</w:t>
            </w:r>
          </w:p>
        </w:tc>
        <w:tc>
          <w:tcPr>
            <w:tcW w:w="933" w:type="pct"/>
          </w:tcPr>
          <w:p w14:paraId="13C80B87" w14:textId="77777777" w:rsidR="00240482" w:rsidRPr="00F6035D" w:rsidRDefault="00240482" w:rsidP="00AC15BB">
            <w:pPr>
              <w:pStyle w:val="KeinLeerraum"/>
              <w:jc w:val="right"/>
              <w:cnfStyle w:val="000000000000" w:firstRow="0" w:lastRow="0" w:firstColumn="0" w:lastColumn="0" w:oddVBand="0" w:evenVBand="0" w:oddHBand="0" w:evenHBand="0" w:firstRowFirstColumn="0" w:firstRowLastColumn="0" w:lastRowFirstColumn="0" w:lastRowLastColumn="0"/>
            </w:pPr>
            <w:r>
              <w:t>€ 3</w:t>
            </w:r>
            <w:r w:rsidRPr="00F6035D">
              <w:t>9,90</w:t>
            </w:r>
          </w:p>
        </w:tc>
      </w:tr>
      <w:tr w:rsidR="00FD4E23" w:rsidRPr="00F6035D" w14:paraId="47C1A19D" w14:textId="77777777" w:rsidTr="00A77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5" w:type="pct"/>
          </w:tcPr>
          <w:p w14:paraId="492FFB3E" w14:textId="77777777" w:rsidR="00FD4E23" w:rsidRPr="00F6035D" w:rsidRDefault="00FD4E23" w:rsidP="00AC15BB">
            <w:pPr>
              <w:pStyle w:val="KeinLeerraum"/>
              <w:rPr>
                <w:b w:val="0"/>
              </w:rPr>
            </w:pPr>
            <w:r w:rsidRPr="00F6035D">
              <w:rPr>
                <w:b w:val="0"/>
              </w:rPr>
              <w:t>FiberConnect 150Mbit</w:t>
            </w:r>
          </w:p>
        </w:tc>
        <w:tc>
          <w:tcPr>
            <w:tcW w:w="1958" w:type="pct"/>
          </w:tcPr>
          <w:p w14:paraId="50C65E27" w14:textId="1D9ED05A" w:rsidR="00FD4E23" w:rsidRPr="00F6035D" w:rsidRDefault="00FD4E23" w:rsidP="00AC15BB">
            <w:pPr>
              <w:pStyle w:val="KeinLeerraum"/>
              <w:cnfStyle w:val="000000100000" w:firstRow="0" w:lastRow="0" w:firstColumn="0" w:lastColumn="0" w:oddVBand="0" w:evenVBand="0" w:oddHBand="1" w:evenHBand="0" w:firstRowFirstColumn="0" w:firstRowLastColumn="0" w:lastRowFirstColumn="0" w:lastRowLastColumn="0"/>
            </w:pPr>
            <w:r w:rsidRPr="00F6035D">
              <w:t>150/</w:t>
            </w:r>
            <w:r w:rsidR="008578BE">
              <w:t>150</w:t>
            </w:r>
          </w:p>
        </w:tc>
        <w:tc>
          <w:tcPr>
            <w:tcW w:w="704" w:type="pct"/>
          </w:tcPr>
          <w:p w14:paraId="6516D5D5" w14:textId="77777777" w:rsidR="00FD4E23" w:rsidRPr="00F6035D" w:rsidRDefault="00FD4E23" w:rsidP="00AC15BB">
            <w:pPr>
              <w:pStyle w:val="KeinLeerraum"/>
              <w:cnfStyle w:val="000000100000" w:firstRow="0" w:lastRow="0" w:firstColumn="0" w:lastColumn="0" w:oddVBand="0" w:evenVBand="0" w:oddHBand="1" w:evenHBand="0" w:firstRowFirstColumn="0" w:firstRowLastColumn="0" w:lastRowFirstColumn="0" w:lastRowLastColumn="0"/>
            </w:pPr>
            <w:r w:rsidRPr="00F6035D">
              <w:t>monatlich</w:t>
            </w:r>
          </w:p>
        </w:tc>
        <w:tc>
          <w:tcPr>
            <w:tcW w:w="933" w:type="pct"/>
          </w:tcPr>
          <w:p w14:paraId="38163A26" w14:textId="77777777" w:rsidR="00FD4E23" w:rsidRPr="00F6035D"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pPr>
            <w:r w:rsidRPr="00F6035D">
              <w:t xml:space="preserve">€ </w:t>
            </w:r>
            <w:r w:rsidR="00240482">
              <w:t>54</w:t>
            </w:r>
            <w:r w:rsidRPr="00F6035D">
              <w:t>,90</w:t>
            </w:r>
          </w:p>
        </w:tc>
      </w:tr>
      <w:tr w:rsidR="00FD4E23" w:rsidRPr="00F6035D" w14:paraId="03B1ECCE" w14:textId="77777777" w:rsidTr="00A774EF">
        <w:tc>
          <w:tcPr>
            <w:cnfStyle w:val="001000000000" w:firstRow="0" w:lastRow="0" w:firstColumn="1" w:lastColumn="0" w:oddVBand="0" w:evenVBand="0" w:oddHBand="0" w:evenHBand="0" w:firstRowFirstColumn="0" w:firstRowLastColumn="0" w:lastRowFirstColumn="0" w:lastRowLastColumn="0"/>
            <w:tcW w:w="1405" w:type="pct"/>
          </w:tcPr>
          <w:p w14:paraId="6A61EDC2" w14:textId="77777777" w:rsidR="00FD4E23" w:rsidRPr="00F6035D" w:rsidRDefault="00FD4E23" w:rsidP="00AC15BB">
            <w:pPr>
              <w:rPr>
                <w:b w:val="0"/>
              </w:rPr>
            </w:pPr>
            <w:r w:rsidRPr="00F6035D">
              <w:rPr>
                <w:b w:val="0"/>
              </w:rPr>
              <w:t>FiberConnect 250Mbit</w:t>
            </w:r>
          </w:p>
        </w:tc>
        <w:tc>
          <w:tcPr>
            <w:tcW w:w="1958" w:type="pct"/>
          </w:tcPr>
          <w:p w14:paraId="49EB10A1" w14:textId="5B5F5678" w:rsidR="00FD4E23" w:rsidRPr="00F6035D" w:rsidRDefault="00FD4E23" w:rsidP="00AC15BB">
            <w:pPr>
              <w:cnfStyle w:val="000000000000" w:firstRow="0" w:lastRow="0" w:firstColumn="0" w:lastColumn="0" w:oddVBand="0" w:evenVBand="0" w:oddHBand="0" w:evenHBand="0" w:firstRowFirstColumn="0" w:firstRowLastColumn="0" w:lastRowFirstColumn="0" w:lastRowLastColumn="0"/>
            </w:pPr>
            <w:r w:rsidRPr="00F6035D">
              <w:t>250/</w:t>
            </w:r>
            <w:r w:rsidR="008578BE">
              <w:t>2</w:t>
            </w:r>
            <w:r w:rsidRPr="00F6035D">
              <w:t>50</w:t>
            </w:r>
          </w:p>
        </w:tc>
        <w:tc>
          <w:tcPr>
            <w:tcW w:w="704" w:type="pct"/>
          </w:tcPr>
          <w:p w14:paraId="59E9D291" w14:textId="77777777" w:rsidR="00FD4E23" w:rsidRPr="00F6035D" w:rsidRDefault="00FD4E23" w:rsidP="00AC15BB">
            <w:pPr>
              <w:cnfStyle w:val="000000000000" w:firstRow="0" w:lastRow="0" w:firstColumn="0" w:lastColumn="0" w:oddVBand="0" w:evenVBand="0" w:oddHBand="0" w:evenHBand="0" w:firstRowFirstColumn="0" w:firstRowLastColumn="0" w:lastRowFirstColumn="0" w:lastRowLastColumn="0"/>
            </w:pPr>
            <w:r w:rsidRPr="00F6035D">
              <w:t>monatlich</w:t>
            </w:r>
          </w:p>
        </w:tc>
        <w:tc>
          <w:tcPr>
            <w:tcW w:w="933" w:type="pct"/>
          </w:tcPr>
          <w:p w14:paraId="7A3FFBF5" w14:textId="6C6BFC3E" w:rsidR="00FD4E23" w:rsidRPr="00F6035D" w:rsidRDefault="00FD4E23" w:rsidP="00AC15BB">
            <w:pPr>
              <w:jc w:val="right"/>
              <w:cnfStyle w:val="000000000000" w:firstRow="0" w:lastRow="0" w:firstColumn="0" w:lastColumn="0" w:oddVBand="0" w:evenVBand="0" w:oddHBand="0" w:evenHBand="0" w:firstRowFirstColumn="0" w:firstRowLastColumn="0" w:lastRowFirstColumn="0" w:lastRowLastColumn="0"/>
            </w:pPr>
            <w:r w:rsidRPr="00F6035D">
              <w:t xml:space="preserve">€ </w:t>
            </w:r>
            <w:r w:rsidR="00AE72C0">
              <w:t>89</w:t>
            </w:r>
            <w:r w:rsidRPr="00F6035D">
              <w:t>,90</w:t>
            </w:r>
          </w:p>
        </w:tc>
      </w:tr>
      <w:tr w:rsidR="00FD4E23" w:rsidRPr="00240482" w14:paraId="4639B3BC" w14:textId="77777777" w:rsidTr="00A774EF">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5000" w:type="pct"/>
            <w:gridSpan w:val="4"/>
            <w:vAlign w:val="bottom"/>
          </w:tcPr>
          <w:p w14:paraId="5BD6459E" w14:textId="77777777" w:rsidR="00FD4E23" w:rsidRPr="00240482" w:rsidRDefault="00FD4E23" w:rsidP="00A774EF">
            <w:pPr>
              <w:spacing w:before="120" w:after="0"/>
            </w:pPr>
            <w:r w:rsidRPr="00240482">
              <w:t>Allgemeine Produktinformationen:</w:t>
            </w:r>
          </w:p>
        </w:tc>
      </w:tr>
      <w:tr w:rsidR="00FD4E23" w:rsidRPr="00F6035D" w14:paraId="14ED4FD1" w14:textId="77777777" w:rsidTr="00A774EF">
        <w:tc>
          <w:tcPr>
            <w:cnfStyle w:val="001000000000" w:firstRow="0" w:lastRow="0" w:firstColumn="1" w:lastColumn="0" w:oddVBand="0" w:evenVBand="0" w:oddHBand="0" w:evenHBand="0" w:firstRowFirstColumn="0" w:firstRowLastColumn="0" w:lastRowFirstColumn="0" w:lastRowLastColumn="0"/>
            <w:tcW w:w="5000" w:type="pct"/>
            <w:gridSpan w:val="4"/>
          </w:tcPr>
          <w:p w14:paraId="2EB11E5F" w14:textId="77777777" w:rsidR="00FD4E23" w:rsidRPr="00F6035D" w:rsidRDefault="00FD4E23" w:rsidP="00AC15BB">
            <w:pPr>
              <w:pStyle w:val="KeinLeerraum"/>
              <w:rPr>
                <w:b w:val="0"/>
              </w:rPr>
            </w:pPr>
            <w:r w:rsidRPr="00F6035D">
              <w:rPr>
                <w:b w:val="0"/>
              </w:rPr>
              <w:t>Echte Flatrate ohne jede Zeit-, Volumenbegrenzung oder Drosselung</w:t>
            </w:r>
          </w:p>
          <w:p w14:paraId="5BE6EBA4" w14:textId="77777777" w:rsidR="00FD4E23" w:rsidRPr="00F6035D" w:rsidRDefault="00240482" w:rsidP="00AC15BB">
            <w:pPr>
              <w:pStyle w:val="KeinLeerraum"/>
              <w:rPr>
                <w:b w:val="0"/>
              </w:rPr>
            </w:pPr>
            <w:r>
              <w:rPr>
                <w:b w:val="0"/>
              </w:rPr>
              <w:t>5</w:t>
            </w:r>
            <w:r w:rsidR="00FD4E23" w:rsidRPr="00F6035D">
              <w:rPr>
                <w:b w:val="0"/>
              </w:rPr>
              <w:t xml:space="preserve"> Mailboxen (15 E-Mail Adressen) inkl. kostenlosem Spamfilter und Antiviren-Schutz </w:t>
            </w:r>
          </w:p>
          <w:p w14:paraId="44EAD735" w14:textId="77777777" w:rsidR="00FD4E23" w:rsidRPr="00F6035D" w:rsidRDefault="00FD4E23" w:rsidP="00AC15BB">
            <w:pPr>
              <w:pStyle w:val="KeinLeerraum"/>
              <w:rPr>
                <w:b w:val="0"/>
              </w:rPr>
            </w:pPr>
            <w:r w:rsidRPr="00F6035D">
              <w:rPr>
                <w:b w:val="0"/>
              </w:rPr>
              <w:t>1 GB Speicherplatz pro Mailbox</w:t>
            </w:r>
          </w:p>
          <w:p w14:paraId="004EE3ED" w14:textId="77777777" w:rsidR="00FD4E23" w:rsidRPr="00F6035D" w:rsidRDefault="00FD4E23" w:rsidP="00AC15BB">
            <w:pPr>
              <w:pStyle w:val="KeinLeerraum"/>
              <w:rPr>
                <w:b w:val="0"/>
              </w:rPr>
            </w:pPr>
            <w:r w:rsidRPr="00F6035D">
              <w:rPr>
                <w:b w:val="0"/>
              </w:rPr>
              <w:t>1 dynamische IP-Adresse (kein Serverbetrieb möglich)</w:t>
            </w:r>
          </w:p>
          <w:p w14:paraId="6D8A9C23" w14:textId="77777777" w:rsidR="00FD4E23" w:rsidRPr="00F6035D" w:rsidRDefault="00FD4E23" w:rsidP="00AC15BB">
            <w:pPr>
              <w:pStyle w:val="KeinLeerraum"/>
              <w:rPr>
                <w:b w:val="0"/>
              </w:rPr>
            </w:pPr>
            <w:r w:rsidRPr="00F6035D">
              <w:rPr>
                <w:b w:val="0"/>
              </w:rPr>
              <w:t>Router inkl. WLAN</w:t>
            </w:r>
          </w:p>
          <w:p w14:paraId="7994EEE3" w14:textId="77777777" w:rsidR="00FD4E23" w:rsidRPr="00F6035D" w:rsidRDefault="00FD4E23" w:rsidP="00AC15BB">
            <w:pPr>
              <w:pStyle w:val="KeinLeerraum"/>
              <w:rPr>
                <w:b w:val="0"/>
              </w:rPr>
            </w:pPr>
            <w:r w:rsidRPr="00F6035D">
              <w:rPr>
                <w:b w:val="0"/>
              </w:rPr>
              <w:t>Aufpreis für Kabel-TV-Anschluss über LWL monatlich € 9,90</w:t>
            </w:r>
          </w:p>
          <w:p w14:paraId="619D7293" w14:textId="77777777" w:rsidR="00FD4E23" w:rsidRPr="00F6035D" w:rsidRDefault="00FD4E23" w:rsidP="00AC15BB">
            <w:pPr>
              <w:pStyle w:val="KeinLeerraum"/>
              <w:rPr>
                <w:b w:val="0"/>
              </w:rPr>
            </w:pPr>
            <w:r>
              <w:rPr>
                <w:b w:val="0"/>
              </w:rPr>
              <w:t xml:space="preserve">Servicepauschale von </w:t>
            </w:r>
            <w:r w:rsidR="00CC3143" w:rsidRPr="00F6035D">
              <w:rPr>
                <w:b w:val="0"/>
              </w:rPr>
              <w:t xml:space="preserve">€ </w:t>
            </w:r>
            <w:r w:rsidR="00CC3143">
              <w:rPr>
                <w:b w:val="0"/>
              </w:rPr>
              <w:t>1,25 monatlich</w:t>
            </w:r>
          </w:p>
          <w:p w14:paraId="704151D5" w14:textId="428601CC" w:rsidR="00FD4E23" w:rsidRPr="00F6035D" w:rsidRDefault="00FD4E23" w:rsidP="00AC15BB">
            <w:pPr>
              <w:rPr>
                <w:b w:val="0"/>
              </w:rPr>
            </w:pPr>
            <w:r w:rsidRPr="00F6035D">
              <w:rPr>
                <w:b w:val="0"/>
              </w:rPr>
              <w:t>Mindestvertragsdauer 24 Monate</w:t>
            </w:r>
            <w:ins w:id="31" w:author="Jorj Catalin Colesnicov" w:date="2017-11-06T15:09:00Z">
              <w:r w:rsidR="00F35301">
                <w:rPr>
                  <w:b w:val="0"/>
                </w:rPr>
                <w:t xml:space="preserve"> </w:t>
              </w:r>
              <w:r w:rsidR="00F35301">
                <w:rPr>
                  <w:b w:val="0"/>
                </w:rPr>
                <w:t>aufg</w:t>
              </w:r>
              <w:r w:rsidR="00F35301" w:rsidRPr="00F35301">
                <w:rPr>
                  <w:b w:val="0"/>
                </w:rPr>
                <w:t>rund von reduzierten</w:t>
              </w:r>
              <w:r w:rsidR="00F35301">
                <w:rPr>
                  <w:b w:val="0"/>
                </w:rPr>
                <w:t xml:space="preserve"> Aktivierungsentgelten</w:t>
              </w:r>
              <w:r w:rsidR="00F35301">
                <w:rPr>
                  <w:b w:val="0"/>
                </w:rPr>
                <w:t xml:space="preserve"> zu € 9</w:t>
              </w:r>
              <w:r w:rsidR="00F35301">
                <w:rPr>
                  <w:b w:val="0"/>
                </w:rPr>
                <w:t>9,00.</w:t>
              </w:r>
            </w:ins>
          </w:p>
        </w:tc>
      </w:tr>
    </w:tbl>
    <w:p w14:paraId="6F1BCD14" w14:textId="77777777" w:rsidR="00FD4E23" w:rsidRPr="00BA562C" w:rsidRDefault="00FD4E23" w:rsidP="00FD4E23">
      <w:pPr>
        <w:pStyle w:val="berschrift1"/>
        <w:numPr>
          <w:ilvl w:val="0"/>
          <w:numId w:val="0"/>
        </w:numPr>
      </w:pPr>
      <w:r w:rsidRPr="00BA562C">
        <w:t xml:space="preserve">Tarifentgelte </w:t>
      </w:r>
      <w:r w:rsidRPr="00081E94">
        <w:t>FiberConnect OAN Ybbstal</w:t>
      </w:r>
    </w:p>
    <w:tbl>
      <w:tblPr>
        <w:tblStyle w:val="EinfacheTabelle2"/>
        <w:tblW w:w="5000" w:type="pct"/>
        <w:tblLook w:val="04A0" w:firstRow="1" w:lastRow="0" w:firstColumn="1" w:lastColumn="0" w:noHBand="0" w:noVBand="1"/>
      </w:tblPr>
      <w:tblGrid>
        <w:gridCol w:w="2549"/>
        <w:gridCol w:w="3547"/>
        <w:gridCol w:w="1283"/>
        <w:gridCol w:w="1693"/>
      </w:tblGrid>
      <w:tr w:rsidR="00A774EF" w:rsidRPr="00240482" w14:paraId="274C12F2" w14:textId="77777777" w:rsidTr="00A774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5" w:type="pct"/>
          </w:tcPr>
          <w:p w14:paraId="18977566" w14:textId="77777777" w:rsidR="00A774EF" w:rsidRPr="00240482" w:rsidRDefault="00A774EF" w:rsidP="00AC15BB">
            <w:pPr>
              <w:spacing w:before="60" w:after="60" w:line="240" w:lineRule="auto"/>
            </w:pPr>
            <w:r w:rsidRPr="00240482">
              <w:t>Produkt</w:t>
            </w:r>
          </w:p>
        </w:tc>
        <w:tc>
          <w:tcPr>
            <w:tcW w:w="1955" w:type="pct"/>
          </w:tcPr>
          <w:p w14:paraId="057F8AB9" w14:textId="77777777" w:rsidR="00A774EF" w:rsidRPr="00A774EF" w:rsidRDefault="00A774EF" w:rsidP="00AC15BB">
            <w:pPr>
              <w:spacing w:before="60" w:after="60" w:line="240" w:lineRule="auto"/>
              <w:cnfStyle w:val="100000000000" w:firstRow="1" w:lastRow="0" w:firstColumn="0" w:lastColumn="0" w:oddVBand="0" w:evenVBand="0" w:oddHBand="0" w:evenHBand="0" w:firstRowFirstColumn="0" w:firstRowLastColumn="0" w:lastRowFirstColumn="0" w:lastRowLastColumn="0"/>
              <w:rPr>
                <w:lang w:val="en-GB"/>
              </w:rPr>
            </w:pPr>
            <w:r w:rsidRPr="00A774EF">
              <w:rPr>
                <w:lang w:val="en-GB"/>
              </w:rPr>
              <w:t>Down- /Upload in Mbit/s</w:t>
            </w:r>
          </w:p>
        </w:tc>
        <w:tc>
          <w:tcPr>
            <w:tcW w:w="707" w:type="pct"/>
          </w:tcPr>
          <w:p w14:paraId="08F98552" w14:textId="77777777" w:rsidR="00A774EF" w:rsidRPr="00A774EF" w:rsidRDefault="00A774EF" w:rsidP="00AC15BB">
            <w:pPr>
              <w:spacing w:before="60" w:after="60" w:line="240" w:lineRule="auto"/>
              <w:cnfStyle w:val="100000000000" w:firstRow="1" w:lastRow="0" w:firstColumn="0" w:lastColumn="0" w:oddVBand="0" w:evenVBand="0" w:oddHBand="0" w:evenHBand="0" w:firstRowFirstColumn="0" w:firstRowLastColumn="0" w:lastRowFirstColumn="0" w:lastRowLastColumn="0"/>
              <w:rPr>
                <w:lang w:val="en-GB"/>
              </w:rPr>
            </w:pPr>
          </w:p>
        </w:tc>
        <w:tc>
          <w:tcPr>
            <w:tcW w:w="933" w:type="pct"/>
          </w:tcPr>
          <w:p w14:paraId="677C5169" w14:textId="77777777" w:rsidR="00A774EF" w:rsidRPr="00240482" w:rsidRDefault="00A774EF" w:rsidP="00AC15BB">
            <w:pPr>
              <w:spacing w:before="60" w:after="60" w:line="240" w:lineRule="auto"/>
              <w:cnfStyle w:val="100000000000" w:firstRow="1" w:lastRow="0" w:firstColumn="0" w:lastColumn="0" w:oddVBand="0" w:evenVBand="0" w:oddHBand="0" w:evenHBand="0" w:firstRowFirstColumn="0" w:firstRowLastColumn="0" w:lastRowFirstColumn="0" w:lastRowLastColumn="0"/>
            </w:pPr>
            <w:r>
              <w:t>Preis</w:t>
            </w:r>
          </w:p>
        </w:tc>
      </w:tr>
      <w:tr w:rsidR="00FD4E23" w:rsidRPr="00271A9D" w14:paraId="51497360" w14:textId="77777777" w:rsidTr="00A77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5" w:type="pct"/>
          </w:tcPr>
          <w:p w14:paraId="2C7F93AC" w14:textId="77777777" w:rsidR="00FD4E23" w:rsidRPr="00271A9D" w:rsidRDefault="00FD4E23" w:rsidP="00AC15BB">
            <w:pPr>
              <w:pStyle w:val="KeinLeerraum"/>
              <w:rPr>
                <w:b w:val="0"/>
              </w:rPr>
            </w:pPr>
            <w:r w:rsidRPr="00271A9D">
              <w:rPr>
                <w:b w:val="0"/>
              </w:rPr>
              <w:t>FiberConnect 100Mbit</w:t>
            </w:r>
          </w:p>
        </w:tc>
        <w:tc>
          <w:tcPr>
            <w:tcW w:w="1955" w:type="pct"/>
          </w:tcPr>
          <w:p w14:paraId="35510B72" w14:textId="77777777" w:rsidR="00FD4E23" w:rsidRPr="00271A9D" w:rsidRDefault="00A774EF" w:rsidP="00AC15BB">
            <w:pPr>
              <w:pStyle w:val="KeinLeerraum"/>
              <w:cnfStyle w:val="000000100000" w:firstRow="0" w:lastRow="0" w:firstColumn="0" w:lastColumn="0" w:oddVBand="0" w:evenVBand="0" w:oddHBand="1" w:evenHBand="0" w:firstRowFirstColumn="0" w:firstRowLastColumn="0" w:lastRowFirstColumn="0" w:lastRowLastColumn="0"/>
              <w:rPr>
                <w:b/>
              </w:rPr>
            </w:pPr>
            <w:r>
              <w:t>100/100</w:t>
            </w:r>
          </w:p>
        </w:tc>
        <w:tc>
          <w:tcPr>
            <w:tcW w:w="707" w:type="pct"/>
          </w:tcPr>
          <w:p w14:paraId="0130E5B7" w14:textId="77777777" w:rsidR="00FD4E23" w:rsidRPr="00271A9D" w:rsidRDefault="00FD4E23" w:rsidP="00AC15BB">
            <w:pPr>
              <w:pStyle w:val="KeinLeerraum"/>
              <w:cnfStyle w:val="000000100000" w:firstRow="0" w:lastRow="0" w:firstColumn="0" w:lastColumn="0" w:oddVBand="0" w:evenVBand="0" w:oddHBand="1" w:evenHBand="0" w:firstRowFirstColumn="0" w:firstRowLastColumn="0" w:lastRowFirstColumn="0" w:lastRowLastColumn="0"/>
              <w:rPr>
                <w:b/>
              </w:rPr>
            </w:pPr>
            <w:r w:rsidRPr="00271A9D">
              <w:t>monatlich</w:t>
            </w:r>
          </w:p>
        </w:tc>
        <w:tc>
          <w:tcPr>
            <w:tcW w:w="933" w:type="pct"/>
          </w:tcPr>
          <w:p w14:paraId="4BE95407" w14:textId="77777777" w:rsidR="00FD4E23" w:rsidRPr="00271A9D"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rPr>
                <w:b/>
              </w:rPr>
            </w:pPr>
            <w:r w:rsidRPr="00271A9D">
              <w:t>€ 36,00</w:t>
            </w:r>
          </w:p>
        </w:tc>
      </w:tr>
      <w:tr w:rsidR="008578BE" w:rsidRPr="00271A9D" w14:paraId="328B96A8" w14:textId="77777777" w:rsidTr="00CA645F">
        <w:tc>
          <w:tcPr>
            <w:cnfStyle w:val="001000000000" w:firstRow="0" w:lastRow="0" w:firstColumn="1" w:lastColumn="0" w:oddVBand="0" w:evenVBand="0" w:oddHBand="0" w:evenHBand="0" w:firstRowFirstColumn="0" w:firstRowLastColumn="0" w:lastRowFirstColumn="0" w:lastRowLastColumn="0"/>
            <w:tcW w:w="1405" w:type="pct"/>
          </w:tcPr>
          <w:p w14:paraId="5151E7F4" w14:textId="77777777" w:rsidR="008578BE" w:rsidRPr="00271A9D" w:rsidRDefault="008578BE" w:rsidP="00CA645F">
            <w:pPr>
              <w:pStyle w:val="KeinLeerraum"/>
              <w:rPr>
                <w:b w:val="0"/>
              </w:rPr>
            </w:pPr>
            <w:r w:rsidRPr="00271A9D">
              <w:rPr>
                <w:b w:val="0"/>
              </w:rPr>
              <w:t>FiberConnect 250Mbit</w:t>
            </w:r>
          </w:p>
        </w:tc>
        <w:tc>
          <w:tcPr>
            <w:tcW w:w="1955" w:type="pct"/>
          </w:tcPr>
          <w:p w14:paraId="4E3C5840" w14:textId="77777777" w:rsidR="008578BE" w:rsidRPr="00271A9D" w:rsidRDefault="008578BE" w:rsidP="00CA645F">
            <w:pPr>
              <w:pStyle w:val="KeinLeerraum"/>
              <w:cnfStyle w:val="000000000000" w:firstRow="0" w:lastRow="0" w:firstColumn="0" w:lastColumn="0" w:oddVBand="0" w:evenVBand="0" w:oddHBand="0" w:evenHBand="0" w:firstRowFirstColumn="0" w:firstRowLastColumn="0" w:lastRowFirstColumn="0" w:lastRowLastColumn="0"/>
            </w:pPr>
            <w:r>
              <w:t>250/250</w:t>
            </w:r>
          </w:p>
        </w:tc>
        <w:tc>
          <w:tcPr>
            <w:tcW w:w="707" w:type="pct"/>
          </w:tcPr>
          <w:p w14:paraId="7C127C91" w14:textId="77777777" w:rsidR="008578BE" w:rsidRPr="00271A9D" w:rsidRDefault="008578BE" w:rsidP="00CA645F">
            <w:pPr>
              <w:pStyle w:val="KeinLeerraum"/>
              <w:cnfStyle w:val="000000000000" w:firstRow="0" w:lastRow="0" w:firstColumn="0" w:lastColumn="0" w:oddVBand="0" w:evenVBand="0" w:oddHBand="0" w:evenHBand="0" w:firstRowFirstColumn="0" w:firstRowLastColumn="0" w:lastRowFirstColumn="0" w:lastRowLastColumn="0"/>
            </w:pPr>
            <w:r w:rsidRPr="00271A9D">
              <w:t>monatlich</w:t>
            </w:r>
          </w:p>
        </w:tc>
        <w:tc>
          <w:tcPr>
            <w:tcW w:w="933" w:type="pct"/>
          </w:tcPr>
          <w:p w14:paraId="6C41C766" w14:textId="3446B89B" w:rsidR="008578BE" w:rsidRPr="00271A9D" w:rsidRDefault="008578BE" w:rsidP="00CA645F">
            <w:pPr>
              <w:pStyle w:val="KeinLeerraum"/>
              <w:jc w:val="right"/>
              <w:cnfStyle w:val="000000000000" w:firstRow="0" w:lastRow="0" w:firstColumn="0" w:lastColumn="0" w:oddVBand="0" w:evenVBand="0" w:oddHBand="0" w:evenHBand="0" w:firstRowFirstColumn="0" w:firstRowLastColumn="0" w:lastRowFirstColumn="0" w:lastRowLastColumn="0"/>
            </w:pPr>
            <w:r w:rsidRPr="00271A9D">
              <w:t>€ 59,</w:t>
            </w:r>
            <w:r>
              <w:t>0</w:t>
            </w:r>
            <w:r w:rsidRPr="00271A9D">
              <w:t>0</w:t>
            </w:r>
          </w:p>
        </w:tc>
      </w:tr>
      <w:tr w:rsidR="00FD4E23" w:rsidRPr="00271A9D" w14:paraId="1F1F7DF7" w14:textId="77777777" w:rsidTr="00A77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5" w:type="pct"/>
          </w:tcPr>
          <w:p w14:paraId="09DBFF39" w14:textId="51EE4B9E" w:rsidR="00FD4E23" w:rsidRPr="00271A9D" w:rsidRDefault="008578BE" w:rsidP="00AC15BB">
            <w:pPr>
              <w:pStyle w:val="KeinLeerraum"/>
              <w:rPr>
                <w:b w:val="0"/>
              </w:rPr>
            </w:pPr>
            <w:r>
              <w:rPr>
                <w:b w:val="0"/>
              </w:rPr>
              <w:t xml:space="preserve">FiberConnect </w:t>
            </w:r>
            <w:r w:rsidR="00FD4E23" w:rsidRPr="00271A9D">
              <w:rPr>
                <w:b w:val="0"/>
              </w:rPr>
              <w:t>5</w:t>
            </w:r>
            <w:r>
              <w:rPr>
                <w:b w:val="0"/>
              </w:rPr>
              <w:t>0</w:t>
            </w:r>
            <w:r w:rsidR="00FD4E23" w:rsidRPr="00271A9D">
              <w:rPr>
                <w:b w:val="0"/>
              </w:rPr>
              <w:t>0Mbit</w:t>
            </w:r>
          </w:p>
        </w:tc>
        <w:tc>
          <w:tcPr>
            <w:tcW w:w="1955" w:type="pct"/>
          </w:tcPr>
          <w:p w14:paraId="57DADCE9" w14:textId="2C429E13" w:rsidR="00FD4E23" w:rsidRPr="00271A9D" w:rsidRDefault="008578BE" w:rsidP="00AC15BB">
            <w:pPr>
              <w:pStyle w:val="KeinLeerraum"/>
              <w:cnfStyle w:val="000000100000" w:firstRow="0" w:lastRow="0" w:firstColumn="0" w:lastColumn="0" w:oddVBand="0" w:evenVBand="0" w:oddHBand="1" w:evenHBand="0" w:firstRowFirstColumn="0" w:firstRowLastColumn="0" w:lastRowFirstColumn="0" w:lastRowLastColumn="0"/>
            </w:pPr>
            <w:r>
              <w:t>500/500</w:t>
            </w:r>
          </w:p>
        </w:tc>
        <w:tc>
          <w:tcPr>
            <w:tcW w:w="707" w:type="pct"/>
          </w:tcPr>
          <w:p w14:paraId="0259C11F" w14:textId="77777777" w:rsidR="00FD4E23" w:rsidRPr="00271A9D" w:rsidRDefault="00FD4E23" w:rsidP="00AC15BB">
            <w:pPr>
              <w:pStyle w:val="KeinLeerraum"/>
              <w:cnfStyle w:val="000000100000" w:firstRow="0" w:lastRow="0" w:firstColumn="0" w:lastColumn="0" w:oddVBand="0" w:evenVBand="0" w:oddHBand="1" w:evenHBand="0" w:firstRowFirstColumn="0" w:firstRowLastColumn="0" w:lastRowFirstColumn="0" w:lastRowLastColumn="0"/>
            </w:pPr>
            <w:r w:rsidRPr="00271A9D">
              <w:t>monatlich</w:t>
            </w:r>
          </w:p>
        </w:tc>
        <w:tc>
          <w:tcPr>
            <w:tcW w:w="933" w:type="pct"/>
          </w:tcPr>
          <w:p w14:paraId="48527A02" w14:textId="27C76FB6" w:rsidR="00FD4E23" w:rsidRPr="00271A9D" w:rsidRDefault="008578BE" w:rsidP="00AC15BB">
            <w:pPr>
              <w:pStyle w:val="KeinLeerraum"/>
              <w:jc w:val="right"/>
              <w:cnfStyle w:val="000000100000" w:firstRow="0" w:lastRow="0" w:firstColumn="0" w:lastColumn="0" w:oddVBand="0" w:evenVBand="0" w:oddHBand="1" w:evenHBand="0" w:firstRowFirstColumn="0" w:firstRowLastColumn="0" w:lastRowFirstColumn="0" w:lastRowLastColumn="0"/>
            </w:pPr>
            <w:r>
              <w:t>€ 79,00</w:t>
            </w:r>
          </w:p>
        </w:tc>
      </w:tr>
      <w:tr w:rsidR="00FD4E23" w:rsidRPr="00271A9D" w14:paraId="5D3C26C9" w14:textId="77777777" w:rsidTr="00A774EF">
        <w:tc>
          <w:tcPr>
            <w:cnfStyle w:val="001000000000" w:firstRow="0" w:lastRow="0" w:firstColumn="1" w:lastColumn="0" w:oddVBand="0" w:evenVBand="0" w:oddHBand="0" w:evenHBand="0" w:firstRowFirstColumn="0" w:firstRowLastColumn="0" w:lastRowFirstColumn="0" w:lastRowLastColumn="0"/>
            <w:tcW w:w="1405" w:type="pct"/>
          </w:tcPr>
          <w:p w14:paraId="1630320B" w14:textId="0D3F270F" w:rsidR="00FD4E23" w:rsidRPr="00271A9D" w:rsidRDefault="00FD4E23" w:rsidP="00AC15BB">
            <w:pPr>
              <w:rPr>
                <w:b w:val="0"/>
              </w:rPr>
            </w:pPr>
            <w:r w:rsidRPr="00271A9D">
              <w:rPr>
                <w:b w:val="0"/>
              </w:rPr>
              <w:t xml:space="preserve">FiberConnect </w:t>
            </w:r>
            <w:r w:rsidR="008578BE">
              <w:rPr>
                <w:b w:val="0"/>
              </w:rPr>
              <w:t>1Gbit</w:t>
            </w:r>
          </w:p>
        </w:tc>
        <w:tc>
          <w:tcPr>
            <w:tcW w:w="1955" w:type="pct"/>
          </w:tcPr>
          <w:p w14:paraId="51FC8425" w14:textId="77777777" w:rsidR="00FD4E23" w:rsidRPr="00271A9D" w:rsidRDefault="00A774EF" w:rsidP="00AC15BB">
            <w:pPr>
              <w:cnfStyle w:val="000000000000" w:firstRow="0" w:lastRow="0" w:firstColumn="0" w:lastColumn="0" w:oddVBand="0" w:evenVBand="0" w:oddHBand="0" w:evenHBand="0" w:firstRowFirstColumn="0" w:firstRowLastColumn="0" w:lastRowFirstColumn="0" w:lastRowLastColumn="0"/>
            </w:pPr>
            <w:r>
              <w:t>1000/1000</w:t>
            </w:r>
          </w:p>
        </w:tc>
        <w:tc>
          <w:tcPr>
            <w:tcW w:w="707" w:type="pct"/>
          </w:tcPr>
          <w:p w14:paraId="5F666977" w14:textId="77777777" w:rsidR="00FD4E23" w:rsidRPr="00271A9D" w:rsidRDefault="00FD4E23" w:rsidP="00AC15BB">
            <w:pPr>
              <w:cnfStyle w:val="000000000000" w:firstRow="0" w:lastRow="0" w:firstColumn="0" w:lastColumn="0" w:oddVBand="0" w:evenVBand="0" w:oddHBand="0" w:evenHBand="0" w:firstRowFirstColumn="0" w:firstRowLastColumn="0" w:lastRowFirstColumn="0" w:lastRowLastColumn="0"/>
            </w:pPr>
            <w:r w:rsidRPr="00271A9D">
              <w:t>monatlich</w:t>
            </w:r>
          </w:p>
        </w:tc>
        <w:tc>
          <w:tcPr>
            <w:tcW w:w="933" w:type="pct"/>
          </w:tcPr>
          <w:p w14:paraId="76E8D4E4" w14:textId="50159415" w:rsidR="00FD4E23" w:rsidRPr="00271A9D" w:rsidRDefault="00FD4E23" w:rsidP="00AC15BB">
            <w:pPr>
              <w:jc w:val="right"/>
              <w:cnfStyle w:val="000000000000" w:firstRow="0" w:lastRow="0" w:firstColumn="0" w:lastColumn="0" w:oddVBand="0" w:evenVBand="0" w:oddHBand="0" w:evenHBand="0" w:firstRowFirstColumn="0" w:firstRowLastColumn="0" w:lastRowFirstColumn="0" w:lastRowLastColumn="0"/>
            </w:pPr>
            <w:r w:rsidRPr="00271A9D">
              <w:t>€ 89,</w:t>
            </w:r>
            <w:r w:rsidR="008578BE">
              <w:t>0</w:t>
            </w:r>
            <w:r w:rsidRPr="00271A9D">
              <w:t>0</w:t>
            </w:r>
          </w:p>
        </w:tc>
      </w:tr>
      <w:tr w:rsidR="00FD4E23" w:rsidRPr="00240482" w14:paraId="5587C20D" w14:textId="77777777" w:rsidTr="00A774EF">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5000" w:type="pct"/>
            <w:gridSpan w:val="4"/>
            <w:vAlign w:val="bottom"/>
          </w:tcPr>
          <w:p w14:paraId="67A8E5E0" w14:textId="77777777" w:rsidR="00FD4E23" w:rsidRPr="00240482" w:rsidRDefault="00FD4E23" w:rsidP="00A774EF">
            <w:pPr>
              <w:spacing w:before="120" w:after="0"/>
            </w:pPr>
            <w:r w:rsidRPr="00240482">
              <w:t>Allgemeine Produktinformationen:</w:t>
            </w:r>
          </w:p>
        </w:tc>
      </w:tr>
      <w:tr w:rsidR="00FD4E23" w:rsidRPr="00271A9D" w14:paraId="33B11516" w14:textId="77777777" w:rsidTr="00A774EF">
        <w:tc>
          <w:tcPr>
            <w:cnfStyle w:val="001000000000" w:firstRow="0" w:lastRow="0" w:firstColumn="1" w:lastColumn="0" w:oddVBand="0" w:evenVBand="0" w:oddHBand="0" w:evenHBand="0" w:firstRowFirstColumn="0" w:firstRowLastColumn="0" w:lastRowFirstColumn="0" w:lastRowLastColumn="0"/>
            <w:tcW w:w="5000" w:type="pct"/>
            <w:gridSpan w:val="4"/>
          </w:tcPr>
          <w:p w14:paraId="542C5A58" w14:textId="77777777" w:rsidR="00FD4E23" w:rsidRPr="00271A9D" w:rsidRDefault="00FD4E23" w:rsidP="00AC15BB">
            <w:pPr>
              <w:pStyle w:val="KeinLeerraum"/>
              <w:rPr>
                <w:b w:val="0"/>
              </w:rPr>
            </w:pPr>
            <w:r w:rsidRPr="00271A9D">
              <w:rPr>
                <w:b w:val="0"/>
              </w:rPr>
              <w:t>Echte Flatrate ohne jede Zeit-, Volumenbegrenzung oder Drosselung</w:t>
            </w:r>
          </w:p>
          <w:p w14:paraId="4492B1D8" w14:textId="77777777" w:rsidR="00FD4E23" w:rsidRPr="00271A9D" w:rsidRDefault="00A774EF" w:rsidP="00AC15BB">
            <w:pPr>
              <w:pStyle w:val="KeinLeerraum"/>
              <w:rPr>
                <w:b w:val="0"/>
              </w:rPr>
            </w:pPr>
            <w:r>
              <w:rPr>
                <w:b w:val="0"/>
              </w:rPr>
              <w:t>5</w:t>
            </w:r>
            <w:r w:rsidR="00FD4E23" w:rsidRPr="00271A9D">
              <w:rPr>
                <w:b w:val="0"/>
              </w:rPr>
              <w:t xml:space="preserve"> Mailboxen (15 E-Mail Adressen) inkl. kostenlosem Spamfilter und Antiviren-Schutz </w:t>
            </w:r>
          </w:p>
          <w:p w14:paraId="4ABD7712" w14:textId="77777777" w:rsidR="00FD4E23" w:rsidRPr="00271A9D" w:rsidRDefault="00FD4E23" w:rsidP="00AC15BB">
            <w:pPr>
              <w:pStyle w:val="KeinLeerraum"/>
              <w:rPr>
                <w:b w:val="0"/>
              </w:rPr>
            </w:pPr>
            <w:r w:rsidRPr="00271A9D">
              <w:rPr>
                <w:b w:val="0"/>
              </w:rPr>
              <w:t>1 GB Speicherplatz pro Mailbox</w:t>
            </w:r>
          </w:p>
          <w:p w14:paraId="618DD1F1" w14:textId="2F8436B1" w:rsidR="00FD4E23" w:rsidRPr="00271A9D" w:rsidRDefault="00FD4E23" w:rsidP="00AC15BB">
            <w:pPr>
              <w:pStyle w:val="KeinLeerraum"/>
              <w:rPr>
                <w:b w:val="0"/>
              </w:rPr>
            </w:pPr>
            <w:r w:rsidRPr="00271A9D">
              <w:rPr>
                <w:b w:val="0"/>
              </w:rPr>
              <w:lastRenderedPageBreak/>
              <w:t>1 dynamische IP-Adresse (</w:t>
            </w:r>
            <w:r w:rsidR="008578BE">
              <w:rPr>
                <w:b w:val="0"/>
              </w:rPr>
              <w:t>auf Wunsch auch statische IP</w:t>
            </w:r>
            <w:r w:rsidR="00AE72C0">
              <w:rPr>
                <w:b w:val="0"/>
              </w:rPr>
              <w:t>-Adresse</w:t>
            </w:r>
            <w:r w:rsidR="008578BE">
              <w:rPr>
                <w:b w:val="0"/>
              </w:rPr>
              <w:t xml:space="preserve"> </w:t>
            </w:r>
            <w:r w:rsidR="00AE72C0">
              <w:rPr>
                <w:b w:val="0"/>
              </w:rPr>
              <w:t>m</w:t>
            </w:r>
            <w:r w:rsidR="008578BE">
              <w:rPr>
                <w:b w:val="0"/>
              </w:rPr>
              <w:t>öglich</w:t>
            </w:r>
            <w:r w:rsidRPr="00271A9D">
              <w:rPr>
                <w:b w:val="0"/>
              </w:rPr>
              <w:t>)</w:t>
            </w:r>
          </w:p>
          <w:p w14:paraId="18BBF3AE" w14:textId="77777777" w:rsidR="00FD4E23" w:rsidRPr="00271A9D" w:rsidRDefault="00FD4E23" w:rsidP="00AC15BB">
            <w:pPr>
              <w:pStyle w:val="KeinLeerraum"/>
              <w:rPr>
                <w:b w:val="0"/>
              </w:rPr>
            </w:pPr>
            <w:r w:rsidRPr="00271A9D">
              <w:rPr>
                <w:b w:val="0"/>
              </w:rPr>
              <w:t>Keine Servicepauschale</w:t>
            </w:r>
          </w:p>
          <w:p w14:paraId="7D80079D" w14:textId="77777777" w:rsidR="00FD4E23" w:rsidRPr="00271A9D" w:rsidRDefault="00FD4E23" w:rsidP="00AC15BB">
            <w:pPr>
              <w:rPr>
                <w:b w:val="0"/>
              </w:rPr>
            </w:pPr>
            <w:r w:rsidRPr="00271A9D">
              <w:rPr>
                <w:b w:val="0"/>
              </w:rPr>
              <w:t>Keine Mindestvertragsdauer</w:t>
            </w:r>
          </w:p>
        </w:tc>
      </w:tr>
    </w:tbl>
    <w:p w14:paraId="2B82BAFE" w14:textId="77777777" w:rsidR="00FD4E23" w:rsidRPr="00BA562C" w:rsidRDefault="00FD4E23" w:rsidP="00FD4E23">
      <w:pPr>
        <w:pStyle w:val="berschrift1"/>
        <w:numPr>
          <w:ilvl w:val="0"/>
          <w:numId w:val="0"/>
        </w:numPr>
      </w:pPr>
      <w:r w:rsidRPr="00BA562C">
        <w:lastRenderedPageBreak/>
        <w:t xml:space="preserve">Tarifentgelte </w:t>
      </w:r>
      <w:r w:rsidRPr="00081E94">
        <w:t>FiberConnect OAN Triestingtal</w:t>
      </w:r>
    </w:p>
    <w:tbl>
      <w:tblPr>
        <w:tblStyle w:val="EinfacheTabelle2"/>
        <w:tblW w:w="5000" w:type="pct"/>
        <w:tblLook w:val="04A0" w:firstRow="1" w:lastRow="0" w:firstColumn="1" w:lastColumn="0" w:noHBand="0" w:noVBand="1"/>
      </w:tblPr>
      <w:tblGrid>
        <w:gridCol w:w="2457"/>
        <w:gridCol w:w="3645"/>
        <w:gridCol w:w="1283"/>
        <w:gridCol w:w="1687"/>
      </w:tblGrid>
      <w:tr w:rsidR="00A774EF" w:rsidRPr="00240482" w14:paraId="3A20E8B8" w14:textId="77777777" w:rsidTr="00A774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4" w:type="pct"/>
          </w:tcPr>
          <w:p w14:paraId="514C7F7C" w14:textId="77777777" w:rsidR="00A774EF" w:rsidRPr="00240482" w:rsidRDefault="00A774EF" w:rsidP="00AC15BB">
            <w:pPr>
              <w:spacing w:before="60" w:after="60" w:line="240" w:lineRule="auto"/>
            </w:pPr>
            <w:r w:rsidRPr="00240482">
              <w:t>Produkt</w:t>
            </w:r>
          </w:p>
        </w:tc>
        <w:tc>
          <w:tcPr>
            <w:tcW w:w="2009" w:type="pct"/>
          </w:tcPr>
          <w:p w14:paraId="7EC39062" w14:textId="77777777" w:rsidR="00A774EF" w:rsidRPr="00A774EF" w:rsidRDefault="00A774EF" w:rsidP="00AC15BB">
            <w:pPr>
              <w:spacing w:before="60" w:after="60" w:line="240" w:lineRule="auto"/>
              <w:cnfStyle w:val="100000000000" w:firstRow="1" w:lastRow="0" w:firstColumn="0" w:lastColumn="0" w:oddVBand="0" w:evenVBand="0" w:oddHBand="0" w:evenHBand="0" w:firstRowFirstColumn="0" w:firstRowLastColumn="0" w:lastRowFirstColumn="0" w:lastRowLastColumn="0"/>
              <w:rPr>
                <w:lang w:val="en-GB"/>
              </w:rPr>
            </w:pPr>
            <w:r w:rsidRPr="00A774EF">
              <w:rPr>
                <w:lang w:val="en-GB"/>
              </w:rPr>
              <w:t>Down- /Upload in Mbit/s</w:t>
            </w:r>
          </w:p>
        </w:tc>
        <w:tc>
          <w:tcPr>
            <w:tcW w:w="707" w:type="pct"/>
          </w:tcPr>
          <w:p w14:paraId="2F8705B9" w14:textId="77777777" w:rsidR="00A774EF" w:rsidRPr="00A774EF" w:rsidRDefault="00A774EF" w:rsidP="00AC15BB">
            <w:pPr>
              <w:spacing w:before="60" w:after="60" w:line="240" w:lineRule="auto"/>
              <w:cnfStyle w:val="100000000000" w:firstRow="1" w:lastRow="0" w:firstColumn="0" w:lastColumn="0" w:oddVBand="0" w:evenVBand="0" w:oddHBand="0" w:evenHBand="0" w:firstRowFirstColumn="0" w:firstRowLastColumn="0" w:lastRowFirstColumn="0" w:lastRowLastColumn="0"/>
              <w:rPr>
                <w:lang w:val="en-GB"/>
              </w:rPr>
            </w:pPr>
          </w:p>
        </w:tc>
        <w:tc>
          <w:tcPr>
            <w:tcW w:w="930" w:type="pct"/>
          </w:tcPr>
          <w:p w14:paraId="69F36970" w14:textId="77777777" w:rsidR="00A774EF" w:rsidRPr="00240482" w:rsidRDefault="00A774EF" w:rsidP="00AC15BB">
            <w:pPr>
              <w:spacing w:before="60" w:after="60" w:line="240" w:lineRule="auto"/>
              <w:cnfStyle w:val="100000000000" w:firstRow="1" w:lastRow="0" w:firstColumn="0" w:lastColumn="0" w:oddVBand="0" w:evenVBand="0" w:oddHBand="0" w:evenHBand="0" w:firstRowFirstColumn="0" w:firstRowLastColumn="0" w:lastRowFirstColumn="0" w:lastRowLastColumn="0"/>
            </w:pPr>
            <w:r>
              <w:t>Preis</w:t>
            </w:r>
          </w:p>
        </w:tc>
      </w:tr>
      <w:tr w:rsidR="00FD4E23" w:rsidRPr="00271A9D" w14:paraId="6DF3A40A" w14:textId="77777777" w:rsidTr="00A77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4" w:type="pct"/>
          </w:tcPr>
          <w:p w14:paraId="1B8CBE6D" w14:textId="77777777" w:rsidR="00FD4E23" w:rsidRPr="00271A9D" w:rsidRDefault="00FD4E23" w:rsidP="00AC15BB">
            <w:pPr>
              <w:pStyle w:val="KeinLeerraum"/>
              <w:rPr>
                <w:b w:val="0"/>
              </w:rPr>
            </w:pPr>
            <w:r w:rsidRPr="00271A9D">
              <w:rPr>
                <w:b w:val="0"/>
              </w:rPr>
              <w:t>FiberConnect 50Mbit</w:t>
            </w:r>
          </w:p>
        </w:tc>
        <w:tc>
          <w:tcPr>
            <w:tcW w:w="2009" w:type="pct"/>
          </w:tcPr>
          <w:p w14:paraId="01721E70" w14:textId="77777777" w:rsidR="00FD4E23" w:rsidRPr="00271A9D" w:rsidRDefault="00A774EF" w:rsidP="00AC15BB">
            <w:pPr>
              <w:pStyle w:val="KeinLeerraum"/>
              <w:cnfStyle w:val="000000100000" w:firstRow="0" w:lastRow="0" w:firstColumn="0" w:lastColumn="0" w:oddVBand="0" w:evenVBand="0" w:oddHBand="1" w:evenHBand="0" w:firstRowFirstColumn="0" w:firstRowLastColumn="0" w:lastRowFirstColumn="0" w:lastRowLastColumn="0"/>
              <w:rPr>
                <w:b/>
              </w:rPr>
            </w:pPr>
            <w:r>
              <w:t>50/10</w:t>
            </w:r>
          </w:p>
        </w:tc>
        <w:tc>
          <w:tcPr>
            <w:tcW w:w="707" w:type="pct"/>
          </w:tcPr>
          <w:p w14:paraId="12066311" w14:textId="77777777" w:rsidR="00FD4E23" w:rsidRPr="00271A9D" w:rsidRDefault="00FD4E23" w:rsidP="00AC15BB">
            <w:pPr>
              <w:pStyle w:val="KeinLeerraum"/>
              <w:cnfStyle w:val="000000100000" w:firstRow="0" w:lastRow="0" w:firstColumn="0" w:lastColumn="0" w:oddVBand="0" w:evenVBand="0" w:oddHBand="1" w:evenHBand="0" w:firstRowFirstColumn="0" w:firstRowLastColumn="0" w:lastRowFirstColumn="0" w:lastRowLastColumn="0"/>
              <w:rPr>
                <w:b/>
              </w:rPr>
            </w:pPr>
            <w:r w:rsidRPr="00271A9D">
              <w:t>monatlich</w:t>
            </w:r>
          </w:p>
        </w:tc>
        <w:tc>
          <w:tcPr>
            <w:tcW w:w="930" w:type="pct"/>
          </w:tcPr>
          <w:p w14:paraId="1A133562" w14:textId="33985881" w:rsidR="00FD4E23" w:rsidRPr="00271A9D"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rPr>
                <w:b/>
              </w:rPr>
            </w:pPr>
            <w:r w:rsidRPr="00271A9D">
              <w:t xml:space="preserve">€ </w:t>
            </w:r>
            <w:r w:rsidR="008578BE">
              <w:t>34</w:t>
            </w:r>
            <w:r w:rsidRPr="00271A9D">
              <w:t>,90</w:t>
            </w:r>
          </w:p>
        </w:tc>
      </w:tr>
      <w:tr w:rsidR="00A774EF" w:rsidRPr="00F6035D" w14:paraId="4B74922B" w14:textId="77777777" w:rsidTr="00A774EF">
        <w:tc>
          <w:tcPr>
            <w:cnfStyle w:val="001000000000" w:firstRow="0" w:lastRow="0" w:firstColumn="1" w:lastColumn="0" w:oddVBand="0" w:evenVBand="0" w:oddHBand="0" w:evenHBand="0" w:firstRowFirstColumn="0" w:firstRowLastColumn="0" w:lastRowFirstColumn="0" w:lastRowLastColumn="0"/>
            <w:tcW w:w="1354" w:type="pct"/>
          </w:tcPr>
          <w:p w14:paraId="36E8F501" w14:textId="77777777" w:rsidR="00A774EF" w:rsidRPr="00F6035D" w:rsidRDefault="00A774EF" w:rsidP="00AC15BB">
            <w:pPr>
              <w:pStyle w:val="KeinLeerraum"/>
              <w:rPr>
                <w:b w:val="0"/>
              </w:rPr>
            </w:pPr>
            <w:r>
              <w:rPr>
                <w:b w:val="0"/>
              </w:rPr>
              <w:t>FiberConnect 10</w:t>
            </w:r>
            <w:r w:rsidRPr="00F6035D">
              <w:rPr>
                <w:b w:val="0"/>
              </w:rPr>
              <w:t>0Mbit</w:t>
            </w:r>
          </w:p>
        </w:tc>
        <w:tc>
          <w:tcPr>
            <w:tcW w:w="2009" w:type="pct"/>
          </w:tcPr>
          <w:p w14:paraId="220BEFAC" w14:textId="77777777" w:rsidR="00A774EF" w:rsidRPr="00F6035D" w:rsidRDefault="00A774EF" w:rsidP="00AC15BB">
            <w:pPr>
              <w:pStyle w:val="KeinLeerraum"/>
              <w:cnfStyle w:val="000000000000" w:firstRow="0" w:lastRow="0" w:firstColumn="0" w:lastColumn="0" w:oddVBand="0" w:evenVBand="0" w:oddHBand="0" w:evenHBand="0" w:firstRowFirstColumn="0" w:firstRowLastColumn="0" w:lastRowFirstColumn="0" w:lastRowLastColumn="0"/>
            </w:pPr>
            <w:r w:rsidRPr="00F6035D">
              <w:t>1</w:t>
            </w:r>
            <w:r>
              <w:t>00/20</w:t>
            </w:r>
          </w:p>
        </w:tc>
        <w:tc>
          <w:tcPr>
            <w:tcW w:w="707" w:type="pct"/>
          </w:tcPr>
          <w:p w14:paraId="3EF657D3" w14:textId="77777777" w:rsidR="00A774EF" w:rsidRPr="00F6035D" w:rsidRDefault="00A774EF" w:rsidP="00AC15BB">
            <w:pPr>
              <w:pStyle w:val="KeinLeerraum"/>
              <w:cnfStyle w:val="000000000000" w:firstRow="0" w:lastRow="0" w:firstColumn="0" w:lastColumn="0" w:oddVBand="0" w:evenVBand="0" w:oddHBand="0" w:evenHBand="0" w:firstRowFirstColumn="0" w:firstRowLastColumn="0" w:lastRowFirstColumn="0" w:lastRowLastColumn="0"/>
            </w:pPr>
            <w:r w:rsidRPr="00F6035D">
              <w:t>monatlich</w:t>
            </w:r>
          </w:p>
        </w:tc>
        <w:tc>
          <w:tcPr>
            <w:tcW w:w="930" w:type="pct"/>
          </w:tcPr>
          <w:p w14:paraId="0B94184A" w14:textId="77777777" w:rsidR="00A774EF" w:rsidRPr="00F6035D" w:rsidRDefault="00A774EF" w:rsidP="00AC15BB">
            <w:pPr>
              <w:pStyle w:val="KeinLeerraum"/>
              <w:jc w:val="right"/>
              <w:cnfStyle w:val="000000000000" w:firstRow="0" w:lastRow="0" w:firstColumn="0" w:lastColumn="0" w:oddVBand="0" w:evenVBand="0" w:oddHBand="0" w:evenHBand="0" w:firstRowFirstColumn="0" w:firstRowLastColumn="0" w:lastRowFirstColumn="0" w:lastRowLastColumn="0"/>
            </w:pPr>
            <w:r>
              <w:t>€ 3</w:t>
            </w:r>
            <w:r w:rsidRPr="00F6035D">
              <w:t>9,90</w:t>
            </w:r>
          </w:p>
        </w:tc>
      </w:tr>
      <w:tr w:rsidR="00FD4E23" w:rsidRPr="00271A9D" w14:paraId="6AC5596F" w14:textId="77777777" w:rsidTr="00A77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4" w:type="pct"/>
          </w:tcPr>
          <w:p w14:paraId="521859CE" w14:textId="77777777" w:rsidR="00FD4E23" w:rsidRPr="00271A9D" w:rsidRDefault="00FD4E23" w:rsidP="00AC15BB">
            <w:pPr>
              <w:pStyle w:val="KeinLeerraum"/>
              <w:rPr>
                <w:b w:val="0"/>
              </w:rPr>
            </w:pPr>
            <w:r w:rsidRPr="00271A9D">
              <w:rPr>
                <w:b w:val="0"/>
              </w:rPr>
              <w:t>FiberConnect 150Mbit</w:t>
            </w:r>
          </w:p>
        </w:tc>
        <w:tc>
          <w:tcPr>
            <w:tcW w:w="2009" w:type="pct"/>
          </w:tcPr>
          <w:p w14:paraId="0B3A1A0B" w14:textId="77777777" w:rsidR="00FD4E23" w:rsidRPr="00271A9D" w:rsidRDefault="00A774EF" w:rsidP="00AC15BB">
            <w:pPr>
              <w:pStyle w:val="KeinLeerraum"/>
              <w:cnfStyle w:val="000000100000" w:firstRow="0" w:lastRow="0" w:firstColumn="0" w:lastColumn="0" w:oddVBand="0" w:evenVBand="0" w:oddHBand="1" w:evenHBand="0" w:firstRowFirstColumn="0" w:firstRowLastColumn="0" w:lastRowFirstColumn="0" w:lastRowLastColumn="0"/>
            </w:pPr>
            <w:r>
              <w:t>150/30</w:t>
            </w:r>
          </w:p>
        </w:tc>
        <w:tc>
          <w:tcPr>
            <w:tcW w:w="707" w:type="pct"/>
          </w:tcPr>
          <w:p w14:paraId="4F05C22E" w14:textId="77777777" w:rsidR="00FD4E23" w:rsidRPr="00271A9D" w:rsidRDefault="00FD4E23" w:rsidP="00AC15BB">
            <w:pPr>
              <w:pStyle w:val="KeinLeerraum"/>
              <w:cnfStyle w:val="000000100000" w:firstRow="0" w:lastRow="0" w:firstColumn="0" w:lastColumn="0" w:oddVBand="0" w:evenVBand="0" w:oddHBand="1" w:evenHBand="0" w:firstRowFirstColumn="0" w:firstRowLastColumn="0" w:lastRowFirstColumn="0" w:lastRowLastColumn="0"/>
            </w:pPr>
            <w:r w:rsidRPr="00271A9D">
              <w:t>monatlich</w:t>
            </w:r>
          </w:p>
        </w:tc>
        <w:tc>
          <w:tcPr>
            <w:tcW w:w="930" w:type="pct"/>
          </w:tcPr>
          <w:p w14:paraId="2AF742AB" w14:textId="77777777" w:rsidR="00FD4E23" w:rsidRPr="00271A9D"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pPr>
            <w:r w:rsidRPr="00271A9D">
              <w:t>€ 5</w:t>
            </w:r>
            <w:r w:rsidR="00E00182">
              <w:t>4</w:t>
            </w:r>
            <w:r w:rsidRPr="00271A9D">
              <w:t>,90</w:t>
            </w:r>
          </w:p>
        </w:tc>
      </w:tr>
      <w:tr w:rsidR="00FD4E23" w:rsidRPr="00271A9D" w14:paraId="611C72DD" w14:textId="77777777" w:rsidTr="00A774EF">
        <w:tc>
          <w:tcPr>
            <w:cnfStyle w:val="001000000000" w:firstRow="0" w:lastRow="0" w:firstColumn="1" w:lastColumn="0" w:oddVBand="0" w:evenVBand="0" w:oddHBand="0" w:evenHBand="0" w:firstRowFirstColumn="0" w:firstRowLastColumn="0" w:lastRowFirstColumn="0" w:lastRowLastColumn="0"/>
            <w:tcW w:w="1354" w:type="pct"/>
          </w:tcPr>
          <w:p w14:paraId="3004E3D2" w14:textId="77777777" w:rsidR="00FD4E23" w:rsidRPr="00271A9D" w:rsidRDefault="00FD4E23" w:rsidP="00AC15BB">
            <w:pPr>
              <w:rPr>
                <w:b w:val="0"/>
              </w:rPr>
            </w:pPr>
            <w:r w:rsidRPr="00271A9D">
              <w:rPr>
                <w:b w:val="0"/>
              </w:rPr>
              <w:t>FiberConnect 250Mbit</w:t>
            </w:r>
          </w:p>
        </w:tc>
        <w:tc>
          <w:tcPr>
            <w:tcW w:w="2009" w:type="pct"/>
          </w:tcPr>
          <w:p w14:paraId="46A4C9BA" w14:textId="77777777" w:rsidR="00FD4E23" w:rsidRPr="00271A9D" w:rsidRDefault="00A774EF" w:rsidP="00AC15BB">
            <w:pPr>
              <w:cnfStyle w:val="000000000000" w:firstRow="0" w:lastRow="0" w:firstColumn="0" w:lastColumn="0" w:oddVBand="0" w:evenVBand="0" w:oddHBand="0" w:evenHBand="0" w:firstRowFirstColumn="0" w:firstRowLastColumn="0" w:lastRowFirstColumn="0" w:lastRowLastColumn="0"/>
            </w:pPr>
            <w:r>
              <w:t>250/50</w:t>
            </w:r>
          </w:p>
        </w:tc>
        <w:tc>
          <w:tcPr>
            <w:tcW w:w="707" w:type="pct"/>
          </w:tcPr>
          <w:p w14:paraId="3ADBC7A0" w14:textId="77777777" w:rsidR="00FD4E23" w:rsidRPr="00271A9D" w:rsidRDefault="00FD4E23" w:rsidP="00AC15BB">
            <w:pPr>
              <w:cnfStyle w:val="000000000000" w:firstRow="0" w:lastRow="0" w:firstColumn="0" w:lastColumn="0" w:oddVBand="0" w:evenVBand="0" w:oddHBand="0" w:evenHBand="0" w:firstRowFirstColumn="0" w:firstRowLastColumn="0" w:lastRowFirstColumn="0" w:lastRowLastColumn="0"/>
            </w:pPr>
            <w:r w:rsidRPr="00271A9D">
              <w:t>monatlich</w:t>
            </w:r>
          </w:p>
        </w:tc>
        <w:tc>
          <w:tcPr>
            <w:tcW w:w="930" w:type="pct"/>
          </w:tcPr>
          <w:p w14:paraId="1C8623E9" w14:textId="4FF2DAD8" w:rsidR="00FD4E23" w:rsidRPr="00271A9D" w:rsidRDefault="00FD4E23" w:rsidP="00AC15BB">
            <w:pPr>
              <w:jc w:val="right"/>
              <w:cnfStyle w:val="000000000000" w:firstRow="0" w:lastRow="0" w:firstColumn="0" w:lastColumn="0" w:oddVBand="0" w:evenVBand="0" w:oddHBand="0" w:evenHBand="0" w:firstRowFirstColumn="0" w:firstRowLastColumn="0" w:lastRowFirstColumn="0" w:lastRowLastColumn="0"/>
            </w:pPr>
            <w:r w:rsidRPr="00271A9D">
              <w:t xml:space="preserve">€ </w:t>
            </w:r>
            <w:r w:rsidR="00E00182">
              <w:t>7</w:t>
            </w:r>
            <w:r w:rsidR="008578BE">
              <w:t>9</w:t>
            </w:r>
            <w:r w:rsidRPr="00271A9D">
              <w:t>,90</w:t>
            </w:r>
          </w:p>
        </w:tc>
      </w:tr>
      <w:tr w:rsidR="00FD4E23" w:rsidRPr="00240482" w14:paraId="203E7BCF" w14:textId="77777777" w:rsidTr="00A774EF">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5000" w:type="pct"/>
            <w:gridSpan w:val="4"/>
            <w:vAlign w:val="bottom"/>
          </w:tcPr>
          <w:p w14:paraId="1B6F8498" w14:textId="77777777" w:rsidR="00FD4E23" w:rsidRPr="00240482" w:rsidRDefault="00FD4E23" w:rsidP="00A774EF">
            <w:pPr>
              <w:spacing w:before="120" w:after="0"/>
            </w:pPr>
            <w:r w:rsidRPr="00240482">
              <w:t>Allgemeine Produktinformationen</w:t>
            </w:r>
          </w:p>
        </w:tc>
      </w:tr>
      <w:tr w:rsidR="00FD4E23" w:rsidRPr="00271A9D" w14:paraId="6DF2457E" w14:textId="77777777" w:rsidTr="00A774EF">
        <w:tc>
          <w:tcPr>
            <w:cnfStyle w:val="001000000000" w:firstRow="0" w:lastRow="0" w:firstColumn="1" w:lastColumn="0" w:oddVBand="0" w:evenVBand="0" w:oddHBand="0" w:evenHBand="0" w:firstRowFirstColumn="0" w:firstRowLastColumn="0" w:lastRowFirstColumn="0" w:lastRowLastColumn="0"/>
            <w:tcW w:w="5000" w:type="pct"/>
            <w:gridSpan w:val="4"/>
          </w:tcPr>
          <w:p w14:paraId="18207DB5" w14:textId="77777777" w:rsidR="00FD4E23" w:rsidRPr="00271A9D" w:rsidRDefault="00FD4E23" w:rsidP="00AC15BB">
            <w:pPr>
              <w:pStyle w:val="KeinLeerraum"/>
              <w:rPr>
                <w:b w:val="0"/>
              </w:rPr>
            </w:pPr>
            <w:r w:rsidRPr="00271A9D">
              <w:rPr>
                <w:b w:val="0"/>
              </w:rPr>
              <w:t>Echte Flatrate ohne jede Zeit-, Volumenbegrenzung oder Drosselung</w:t>
            </w:r>
          </w:p>
          <w:p w14:paraId="31834380" w14:textId="77777777" w:rsidR="00FD4E23" w:rsidRPr="00271A9D" w:rsidRDefault="004660EC" w:rsidP="00AC15BB">
            <w:pPr>
              <w:pStyle w:val="KeinLeerraum"/>
              <w:rPr>
                <w:b w:val="0"/>
              </w:rPr>
            </w:pPr>
            <w:r>
              <w:rPr>
                <w:b w:val="0"/>
              </w:rPr>
              <w:t>5</w:t>
            </w:r>
            <w:r w:rsidR="00FD4E23" w:rsidRPr="00271A9D">
              <w:rPr>
                <w:b w:val="0"/>
              </w:rPr>
              <w:t xml:space="preserve"> Mailboxen (15 E-Mail Adressen) inkl. kostenlosem Spamfilter und Antiviren-Schutz </w:t>
            </w:r>
          </w:p>
          <w:p w14:paraId="13C14890" w14:textId="77777777" w:rsidR="00FD4E23" w:rsidRDefault="00FD4E23" w:rsidP="00AC15BB">
            <w:pPr>
              <w:pStyle w:val="KeinLeerraum"/>
              <w:rPr>
                <w:b w:val="0"/>
              </w:rPr>
            </w:pPr>
            <w:r w:rsidRPr="00271A9D">
              <w:rPr>
                <w:b w:val="0"/>
              </w:rPr>
              <w:t>1 GB Speicherplatz pro Mailbox</w:t>
            </w:r>
          </w:p>
          <w:p w14:paraId="79098597" w14:textId="77777777" w:rsidR="00FD4E23" w:rsidRPr="00271A9D" w:rsidRDefault="00FD4E23" w:rsidP="00AC15BB">
            <w:pPr>
              <w:pStyle w:val="KeinLeerraum"/>
              <w:rPr>
                <w:b w:val="0"/>
              </w:rPr>
            </w:pPr>
            <w:r w:rsidRPr="00271A9D">
              <w:rPr>
                <w:b w:val="0"/>
              </w:rPr>
              <w:t>1 dynamische IP-Adresse (kein Serverbetrieb möglich)</w:t>
            </w:r>
          </w:p>
          <w:p w14:paraId="7D56E46B" w14:textId="77777777" w:rsidR="00FD4E23" w:rsidRPr="00F6035D" w:rsidRDefault="00FD4E23" w:rsidP="00AC15BB">
            <w:pPr>
              <w:pStyle w:val="KeinLeerraum"/>
              <w:rPr>
                <w:b w:val="0"/>
              </w:rPr>
            </w:pPr>
            <w:r>
              <w:rPr>
                <w:b w:val="0"/>
              </w:rPr>
              <w:t xml:space="preserve">Servicepauschale von </w:t>
            </w:r>
            <w:r w:rsidR="00CC3143" w:rsidRPr="00F6035D">
              <w:rPr>
                <w:b w:val="0"/>
              </w:rPr>
              <w:t xml:space="preserve">€ </w:t>
            </w:r>
            <w:r w:rsidR="00CC3143">
              <w:rPr>
                <w:b w:val="0"/>
              </w:rPr>
              <w:t>1,25 monatlich</w:t>
            </w:r>
          </w:p>
          <w:p w14:paraId="0985D2BD" w14:textId="062EBC8F" w:rsidR="00FD4E23" w:rsidRPr="00271A9D" w:rsidRDefault="00FD4E23" w:rsidP="00AC15BB">
            <w:pPr>
              <w:rPr>
                <w:b w:val="0"/>
              </w:rPr>
            </w:pPr>
            <w:r w:rsidRPr="00271A9D">
              <w:rPr>
                <w:b w:val="0"/>
              </w:rPr>
              <w:t>Mindestvertragsdauer 24 Monate</w:t>
            </w:r>
            <w:ins w:id="32" w:author="Jorj Catalin Colesnicov" w:date="2017-11-06T15:09:00Z">
              <w:r w:rsidR="00F35301">
                <w:rPr>
                  <w:b w:val="0"/>
                </w:rPr>
                <w:t xml:space="preserve"> </w:t>
              </w:r>
              <w:r w:rsidR="00F35301">
                <w:rPr>
                  <w:b w:val="0"/>
                </w:rPr>
                <w:t>aufg</w:t>
              </w:r>
              <w:r w:rsidR="00F35301" w:rsidRPr="00F35301">
                <w:rPr>
                  <w:b w:val="0"/>
                </w:rPr>
                <w:t>rund von reduzierten</w:t>
              </w:r>
              <w:r w:rsidR="00F35301">
                <w:rPr>
                  <w:b w:val="0"/>
                </w:rPr>
                <w:t xml:space="preserve"> Aktivierungsentgelten</w:t>
              </w:r>
              <w:r w:rsidR="00F35301">
                <w:rPr>
                  <w:b w:val="0"/>
                </w:rPr>
                <w:t xml:space="preserve"> zu € 99</w:t>
              </w:r>
              <w:r w:rsidR="00F35301">
                <w:rPr>
                  <w:b w:val="0"/>
                </w:rPr>
                <w:t>,00.</w:t>
              </w:r>
            </w:ins>
          </w:p>
        </w:tc>
      </w:tr>
    </w:tbl>
    <w:p w14:paraId="0260F2C1" w14:textId="77777777" w:rsidR="00FD4E23" w:rsidRPr="00BA562C" w:rsidRDefault="00FD4E23" w:rsidP="00FD4E23">
      <w:pPr>
        <w:pStyle w:val="berschrift1"/>
        <w:numPr>
          <w:ilvl w:val="0"/>
          <w:numId w:val="0"/>
        </w:numPr>
      </w:pPr>
      <w:r w:rsidRPr="00BA562C">
        <w:t xml:space="preserve">Tarifentgelte </w:t>
      </w:r>
      <w:r w:rsidRPr="00081E94">
        <w:t xml:space="preserve">FiberConnect </w:t>
      </w:r>
      <w:r w:rsidRPr="006D3FA0">
        <w:t>OAN StadtLand</w:t>
      </w:r>
    </w:p>
    <w:tbl>
      <w:tblPr>
        <w:tblStyle w:val="EinfacheTabelle2"/>
        <w:tblW w:w="5000" w:type="pct"/>
        <w:tblLook w:val="04A0" w:firstRow="1" w:lastRow="0" w:firstColumn="1" w:lastColumn="0" w:noHBand="0" w:noVBand="1"/>
      </w:tblPr>
      <w:tblGrid>
        <w:gridCol w:w="2457"/>
        <w:gridCol w:w="3645"/>
        <w:gridCol w:w="1274"/>
        <w:gridCol w:w="1687"/>
        <w:gridCol w:w="9"/>
      </w:tblGrid>
      <w:tr w:rsidR="00A774EF" w:rsidRPr="00240482" w14:paraId="48B6B22A" w14:textId="77777777" w:rsidTr="002F0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4" w:type="pct"/>
          </w:tcPr>
          <w:p w14:paraId="5C4D92E1" w14:textId="77777777" w:rsidR="00A774EF" w:rsidRPr="00240482" w:rsidRDefault="00A774EF" w:rsidP="00AC15BB">
            <w:pPr>
              <w:spacing w:before="60" w:after="60" w:line="240" w:lineRule="auto"/>
            </w:pPr>
            <w:r w:rsidRPr="00240482">
              <w:t>Produkt</w:t>
            </w:r>
          </w:p>
        </w:tc>
        <w:tc>
          <w:tcPr>
            <w:tcW w:w="2009" w:type="pct"/>
          </w:tcPr>
          <w:p w14:paraId="2708A77F" w14:textId="77777777" w:rsidR="00A774EF" w:rsidRPr="00A774EF" w:rsidRDefault="00A774EF" w:rsidP="00AC15BB">
            <w:pPr>
              <w:spacing w:before="60" w:after="60" w:line="240" w:lineRule="auto"/>
              <w:cnfStyle w:val="100000000000" w:firstRow="1" w:lastRow="0" w:firstColumn="0" w:lastColumn="0" w:oddVBand="0" w:evenVBand="0" w:oddHBand="0" w:evenHBand="0" w:firstRowFirstColumn="0" w:firstRowLastColumn="0" w:lastRowFirstColumn="0" w:lastRowLastColumn="0"/>
              <w:rPr>
                <w:lang w:val="en-GB"/>
              </w:rPr>
            </w:pPr>
            <w:r w:rsidRPr="00A774EF">
              <w:rPr>
                <w:lang w:val="en-GB"/>
              </w:rPr>
              <w:t>Down- /Upload in Mbit/s</w:t>
            </w:r>
          </w:p>
        </w:tc>
        <w:tc>
          <w:tcPr>
            <w:tcW w:w="702" w:type="pct"/>
          </w:tcPr>
          <w:p w14:paraId="120E70E1" w14:textId="77777777" w:rsidR="00A774EF" w:rsidRPr="00A774EF" w:rsidRDefault="00A774EF" w:rsidP="00AC15BB">
            <w:pPr>
              <w:spacing w:before="60" w:after="60" w:line="240" w:lineRule="auto"/>
              <w:cnfStyle w:val="100000000000" w:firstRow="1" w:lastRow="0" w:firstColumn="0" w:lastColumn="0" w:oddVBand="0" w:evenVBand="0" w:oddHBand="0" w:evenHBand="0" w:firstRowFirstColumn="0" w:firstRowLastColumn="0" w:lastRowFirstColumn="0" w:lastRowLastColumn="0"/>
              <w:rPr>
                <w:lang w:val="en-GB"/>
              </w:rPr>
            </w:pPr>
          </w:p>
        </w:tc>
        <w:tc>
          <w:tcPr>
            <w:tcW w:w="935" w:type="pct"/>
            <w:gridSpan w:val="2"/>
          </w:tcPr>
          <w:p w14:paraId="4F0D34FD" w14:textId="77777777" w:rsidR="00A774EF" w:rsidRPr="00240482" w:rsidRDefault="00A774EF" w:rsidP="00AC15BB">
            <w:pPr>
              <w:spacing w:before="60" w:after="60" w:line="240" w:lineRule="auto"/>
              <w:cnfStyle w:val="100000000000" w:firstRow="1" w:lastRow="0" w:firstColumn="0" w:lastColumn="0" w:oddVBand="0" w:evenVBand="0" w:oddHBand="0" w:evenHBand="0" w:firstRowFirstColumn="0" w:firstRowLastColumn="0" w:lastRowFirstColumn="0" w:lastRowLastColumn="0"/>
            </w:pPr>
            <w:r>
              <w:t>Preis</w:t>
            </w:r>
          </w:p>
        </w:tc>
      </w:tr>
      <w:tr w:rsidR="00FD4E23" w:rsidRPr="00271A9D" w14:paraId="65AC95C0" w14:textId="77777777" w:rsidTr="002F0F98">
        <w:trPr>
          <w:gridAfter w:val="1"/>
          <w:cnfStyle w:val="000000100000" w:firstRow="0" w:lastRow="0" w:firstColumn="0" w:lastColumn="0" w:oddVBand="0" w:evenVBand="0" w:oddHBand="1" w:evenHBand="0" w:firstRowFirstColumn="0" w:firstRowLastColumn="0" w:lastRowFirstColumn="0" w:lastRowLastColumn="0"/>
          <w:wAfter w:w="5" w:type="pct"/>
        </w:trPr>
        <w:tc>
          <w:tcPr>
            <w:cnfStyle w:val="001000000000" w:firstRow="0" w:lastRow="0" w:firstColumn="1" w:lastColumn="0" w:oddVBand="0" w:evenVBand="0" w:oddHBand="0" w:evenHBand="0" w:firstRowFirstColumn="0" w:firstRowLastColumn="0" w:lastRowFirstColumn="0" w:lastRowLastColumn="0"/>
            <w:tcW w:w="1354" w:type="pct"/>
          </w:tcPr>
          <w:p w14:paraId="23DDD073" w14:textId="77777777" w:rsidR="00FD4E23" w:rsidRPr="00271A9D" w:rsidRDefault="00FD4E23" w:rsidP="00AC15BB">
            <w:pPr>
              <w:pStyle w:val="KeinLeerraum"/>
              <w:rPr>
                <w:b w:val="0"/>
              </w:rPr>
            </w:pPr>
            <w:r w:rsidRPr="00271A9D">
              <w:rPr>
                <w:b w:val="0"/>
              </w:rPr>
              <w:t xml:space="preserve">FiberConnect </w:t>
            </w:r>
            <w:r w:rsidR="00CC3143">
              <w:rPr>
                <w:b w:val="0"/>
              </w:rPr>
              <w:t>3</w:t>
            </w:r>
            <w:r w:rsidRPr="00271A9D">
              <w:rPr>
                <w:b w:val="0"/>
              </w:rPr>
              <w:t>0Mbit</w:t>
            </w:r>
          </w:p>
        </w:tc>
        <w:tc>
          <w:tcPr>
            <w:tcW w:w="2009" w:type="pct"/>
          </w:tcPr>
          <w:p w14:paraId="0F92816E" w14:textId="77777777" w:rsidR="00FD4E23" w:rsidRPr="00271A9D" w:rsidRDefault="00D02D71" w:rsidP="00AC15BB">
            <w:pPr>
              <w:pStyle w:val="KeinLeerraum"/>
              <w:cnfStyle w:val="000000100000" w:firstRow="0" w:lastRow="0" w:firstColumn="0" w:lastColumn="0" w:oddVBand="0" w:evenVBand="0" w:oddHBand="1" w:evenHBand="0" w:firstRowFirstColumn="0" w:firstRowLastColumn="0" w:lastRowFirstColumn="0" w:lastRowLastColumn="0"/>
              <w:rPr>
                <w:b/>
              </w:rPr>
            </w:pPr>
            <w:r>
              <w:t>30/30</w:t>
            </w:r>
          </w:p>
        </w:tc>
        <w:tc>
          <w:tcPr>
            <w:tcW w:w="702" w:type="pct"/>
          </w:tcPr>
          <w:p w14:paraId="027C0E8A" w14:textId="77777777" w:rsidR="00FD4E23" w:rsidRPr="00271A9D" w:rsidRDefault="00FD4E23" w:rsidP="00AC15BB">
            <w:pPr>
              <w:pStyle w:val="KeinLeerraum"/>
              <w:cnfStyle w:val="000000100000" w:firstRow="0" w:lastRow="0" w:firstColumn="0" w:lastColumn="0" w:oddVBand="0" w:evenVBand="0" w:oddHBand="1" w:evenHBand="0" w:firstRowFirstColumn="0" w:firstRowLastColumn="0" w:lastRowFirstColumn="0" w:lastRowLastColumn="0"/>
              <w:rPr>
                <w:b/>
              </w:rPr>
            </w:pPr>
            <w:r w:rsidRPr="00271A9D">
              <w:t>monatlich</w:t>
            </w:r>
          </w:p>
        </w:tc>
        <w:tc>
          <w:tcPr>
            <w:tcW w:w="930" w:type="pct"/>
          </w:tcPr>
          <w:p w14:paraId="6C4672BC" w14:textId="77777777" w:rsidR="00FD4E23" w:rsidRPr="00271A9D"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rPr>
                <w:b/>
              </w:rPr>
            </w:pPr>
            <w:r w:rsidRPr="00271A9D">
              <w:t xml:space="preserve">€ </w:t>
            </w:r>
            <w:r w:rsidR="00D02D71">
              <w:t>29</w:t>
            </w:r>
            <w:r w:rsidRPr="00271A9D">
              <w:t>,90</w:t>
            </w:r>
          </w:p>
        </w:tc>
      </w:tr>
      <w:tr w:rsidR="00D02D71" w:rsidRPr="00271A9D" w14:paraId="268CF2B9" w14:textId="77777777" w:rsidTr="00375F95">
        <w:trPr>
          <w:gridAfter w:val="1"/>
          <w:wAfter w:w="5" w:type="pct"/>
        </w:trPr>
        <w:tc>
          <w:tcPr>
            <w:cnfStyle w:val="001000000000" w:firstRow="0" w:lastRow="0" w:firstColumn="1" w:lastColumn="0" w:oddVBand="0" w:evenVBand="0" w:oddHBand="0" w:evenHBand="0" w:firstRowFirstColumn="0" w:firstRowLastColumn="0" w:lastRowFirstColumn="0" w:lastRowLastColumn="0"/>
            <w:tcW w:w="1354" w:type="pct"/>
          </w:tcPr>
          <w:p w14:paraId="28F9D678" w14:textId="77777777" w:rsidR="00D02D71" w:rsidRPr="00271A9D" w:rsidRDefault="00D02D71" w:rsidP="00375F95">
            <w:pPr>
              <w:pStyle w:val="KeinLeerraum"/>
              <w:rPr>
                <w:b w:val="0"/>
              </w:rPr>
            </w:pPr>
            <w:r w:rsidRPr="00271A9D">
              <w:rPr>
                <w:b w:val="0"/>
              </w:rPr>
              <w:t xml:space="preserve">FiberConnect </w:t>
            </w:r>
            <w:r>
              <w:rPr>
                <w:b w:val="0"/>
              </w:rPr>
              <w:t>5</w:t>
            </w:r>
            <w:r w:rsidRPr="00271A9D">
              <w:rPr>
                <w:b w:val="0"/>
              </w:rPr>
              <w:t>0Mbit</w:t>
            </w:r>
          </w:p>
        </w:tc>
        <w:tc>
          <w:tcPr>
            <w:tcW w:w="2009" w:type="pct"/>
          </w:tcPr>
          <w:p w14:paraId="13A58CC4" w14:textId="77777777" w:rsidR="00D02D71" w:rsidRPr="00271A9D" w:rsidRDefault="00D02D71" w:rsidP="00375F95">
            <w:pPr>
              <w:pStyle w:val="KeinLeerraum"/>
              <w:cnfStyle w:val="000000000000" w:firstRow="0" w:lastRow="0" w:firstColumn="0" w:lastColumn="0" w:oddVBand="0" w:evenVBand="0" w:oddHBand="0" w:evenHBand="0" w:firstRowFirstColumn="0" w:firstRowLastColumn="0" w:lastRowFirstColumn="0" w:lastRowLastColumn="0"/>
              <w:rPr>
                <w:b/>
              </w:rPr>
            </w:pPr>
            <w:r>
              <w:t>50/50</w:t>
            </w:r>
          </w:p>
        </w:tc>
        <w:tc>
          <w:tcPr>
            <w:tcW w:w="702" w:type="pct"/>
          </w:tcPr>
          <w:p w14:paraId="51160681" w14:textId="77777777" w:rsidR="00D02D71" w:rsidRPr="00271A9D" w:rsidRDefault="00D02D71" w:rsidP="00375F95">
            <w:pPr>
              <w:pStyle w:val="KeinLeerraum"/>
              <w:cnfStyle w:val="000000000000" w:firstRow="0" w:lastRow="0" w:firstColumn="0" w:lastColumn="0" w:oddVBand="0" w:evenVBand="0" w:oddHBand="0" w:evenHBand="0" w:firstRowFirstColumn="0" w:firstRowLastColumn="0" w:lastRowFirstColumn="0" w:lastRowLastColumn="0"/>
              <w:rPr>
                <w:b/>
              </w:rPr>
            </w:pPr>
            <w:r w:rsidRPr="00271A9D">
              <w:t>monatlich</w:t>
            </w:r>
          </w:p>
        </w:tc>
        <w:tc>
          <w:tcPr>
            <w:tcW w:w="930" w:type="pct"/>
          </w:tcPr>
          <w:p w14:paraId="550471C2" w14:textId="77777777" w:rsidR="00D02D71" w:rsidRPr="00271A9D" w:rsidRDefault="00D02D71" w:rsidP="00375F95">
            <w:pPr>
              <w:pStyle w:val="KeinLeerraum"/>
              <w:jc w:val="right"/>
              <w:cnfStyle w:val="000000000000" w:firstRow="0" w:lastRow="0" w:firstColumn="0" w:lastColumn="0" w:oddVBand="0" w:evenVBand="0" w:oddHBand="0" w:evenHBand="0" w:firstRowFirstColumn="0" w:firstRowLastColumn="0" w:lastRowFirstColumn="0" w:lastRowLastColumn="0"/>
              <w:rPr>
                <w:b/>
              </w:rPr>
            </w:pPr>
            <w:r w:rsidRPr="00271A9D">
              <w:t>€ 34,90</w:t>
            </w:r>
          </w:p>
        </w:tc>
      </w:tr>
      <w:tr w:rsidR="00610A3A" w:rsidRPr="00F6035D" w14:paraId="37DD413A" w14:textId="77777777" w:rsidTr="002F0F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4" w:type="pct"/>
          </w:tcPr>
          <w:p w14:paraId="0848757B" w14:textId="77777777" w:rsidR="00610A3A" w:rsidRPr="00F6035D" w:rsidRDefault="00610A3A" w:rsidP="00AC15BB">
            <w:pPr>
              <w:pStyle w:val="KeinLeerraum"/>
              <w:rPr>
                <w:b w:val="0"/>
              </w:rPr>
            </w:pPr>
            <w:r>
              <w:rPr>
                <w:b w:val="0"/>
              </w:rPr>
              <w:t>FiberConnect 10</w:t>
            </w:r>
            <w:r w:rsidRPr="00F6035D">
              <w:rPr>
                <w:b w:val="0"/>
              </w:rPr>
              <w:t>0Mbit</w:t>
            </w:r>
          </w:p>
        </w:tc>
        <w:tc>
          <w:tcPr>
            <w:tcW w:w="2009" w:type="pct"/>
          </w:tcPr>
          <w:p w14:paraId="5ECFB417" w14:textId="77777777" w:rsidR="00610A3A" w:rsidRPr="00F6035D" w:rsidRDefault="00610A3A" w:rsidP="00AC15BB">
            <w:pPr>
              <w:pStyle w:val="KeinLeerraum"/>
              <w:cnfStyle w:val="000000100000" w:firstRow="0" w:lastRow="0" w:firstColumn="0" w:lastColumn="0" w:oddVBand="0" w:evenVBand="0" w:oddHBand="1" w:evenHBand="0" w:firstRowFirstColumn="0" w:firstRowLastColumn="0" w:lastRowFirstColumn="0" w:lastRowLastColumn="0"/>
            </w:pPr>
            <w:r w:rsidRPr="00F6035D">
              <w:t>1</w:t>
            </w:r>
            <w:r>
              <w:t>00/</w:t>
            </w:r>
            <w:r w:rsidR="00CC3143">
              <w:t>100</w:t>
            </w:r>
          </w:p>
        </w:tc>
        <w:tc>
          <w:tcPr>
            <w:tcW w:w="702" w:type="pct"/>
          </w:tcPr>
          <w:p w14:paraId="613CD056" w14:textId="77777777" w:rsidR="00610A3A" w:rsidRPr="00F6035D" w:rsidRDefault="00610A3A" w:rsidP="00AC15BB">
            <w:pPr>
              <w:pStyle w:val="KeinLeerraum"/>
              <w:cnfStyle w:val="000000100000" w:firstRow="0" w:lastRow="0" w:firstColumn="0" w:lastColumn="0" w:oddVBand="0" w:evenVBand="0" w:oddHBand="1" w:evenHBand="0" w:firstRowFirstColumn="0" w:firstRowLastColumn="0" w:lastRowFirstColumn="0" w:lastRowLastColumn="0"/>
            </w:pPr>
            <w:r w:rsidRPr="00F6035D">
              <w:t>monatlich</w:t>
            </w:r>
          </w:p>
        </w:tc>
        <w:tc>
          <w:tcPr>
            <w:tcW w:w="935" w:type="pct"/>
            <w:gridSpan w:val="2"/>
          </w:tcPr>
          <w:p w14:paraId="7511685A" w14:textId="77777777" w:rsidR="00610A3A" w:rsidRPr="00F6035D" w:rsidRDefault="00610A3A" w:rsidP="00AC15BB">
            <w:pPr>
              <w:pStyle w:val="KeinLeerraum"/>
              <w:jc w:val="right"/>
              <w:cnfStyle w:val="000000100000" w:firstRow="0" w:lastRow="0" w:firstColumn="0" w:lastColumn="0" w:oddVBand="0" w:evenVBand="0" w:oddHBand="1" w:evenHBand="0" w:firstRowFirstColumn="0" w:firstRowLastColumn="0" w:lastRowFirstColumn="0" w:lastRowLastColumn="0"/>
            </w:pPr>
            <w:r>
              <w:t>€ 3</w:t>
            </w:r>
            <w:r w:rsidRPr="00F6035D">
              <w:t>9,90</w:t>
            </w:r>
          </w:p>
        </w:tc>
      </w:tr>
      <w:tr w:rsidR="00D02D71" w:rsidRPr="00271A9D" w14:paraId="7FD08641" w14:textId="77777777" w:rsidTr="00375F95">
        <w:trPr>
          <w:gridAfter w:val="1"/>
          <w:wAfter w:w="5" w:type="pct"/>
        </w:trPr>
        <w:tc>
          <w:tcPr>
            <w:cnfStyle w:val="001000000000" w:firstRow="0" w:lastRow="0" w:firstColumn="1" w:lastColumn="0" w:oddVBand="0" w:evenVBand="0" w:oddHBand="0" w:evenHBand="0" w:firstRowFirstColumn="0" w:firstRowLastColumn="0" w:lastRowFirstColumn="0" w:lastRowLastColumn="0"/>
            <w:tcW w:w="1354" w:type="pct"/>
          </w:tcPr>
          <w:p w14:paraId="3E1C23B7" w14:textId="77777777" w:rsidR="00D02D71" w:rsidRPr="00271A9D" w:rsidRDefault="00D02D71" w:rsidP="00375F95">
            <w:pPr>
              <w:pStyle w:val="KeinLeerraum"/>
              <w:rPr>
                <w:b w:val="0"/>
              </w:rPr>
            </w:pPr>
            <w:r w:rsidRPr="00271A9D">
              <w:rPr>
                <w:b w:val="0"/>
              </w:rPr>
              <w:t xml:space="preserve">FiberConnect </w:t>
            </w:r>
            <w:r>
              <w:rPr>
                <w:b w:val="0"/>
              </w:rPr>
              <w:t>15</w:t>
            </w:r>
            <w:r w:rsidRPr="00271A9D">
              <w:rPr>
                <w:b w:val="0"/>
              </w:rPr>
              <w:t>0Mbit</w:t>
            </w:r>
          </w:p>
        </w:tc>
        <w:tc>
          <w:tcPr>
            <w:tcW w:w="2009" w:type="pct"/>
          </w:tcPr>
          <w:p w14:paraId="5892EE8F" w14:textId="77777777" w:rsidR="00D02D71" w:rsidRPr="00D02D71" w:rsidRDefault="00D02D71" w:rsidP="00375F95">
            <w:pPr>
              <w:pStyle w:val="KeinLeerraum"/>
              <w:cnfStyle w:val="000000000000" w:firstRow="0" w:lastRow="0" w:firstColumn="0" w:lastColumn="0" w:oddVBand="0" w:evenVBand="0" w:oddHBand="0" w:evenHBand="0" w:firstRowFirstColumn="0" w:firstRowLastColumn="0" w:lastRowFirstColumn="0" w:lastRowLastColumn="0"/>
            </w:pPr>
            <w:r w:rsidRPr="00D02D71">
              <w:t>150/150</w:t>
            </w:r>
          </w:p>
        </w:tc>
        <w:tc>
          <w:tcPr>
            <w:tcW w:w="702" w:type="pct"/>
          </w:tcPr>
          <w:p w14:paraId="17D6BDF1" w14:textId="77777777" w:rsidR="00D02D71" w:rsidRPr="00271A9D" w:rsidRDefault="00D02D71" w:rsidP="00375F95">
            <w:pPr>
              <w:pStyle w:val="KeinLeerraum"/>
              <w:cnfStyle w:val="000000000000" w:firstRow="0" w:lastRow="0" w:firstColumn="0" w:lastColumn="0" w:oddVBand="0" w:evenVBand="0" w:oddHBand="0" w:evenHBand="0" w:firstRowFirstColumn="0" w:firstRowLastColumn="0" w:lastRowFirstColumn="0" w:lastRowLastColumn="0"/>
              <w:rPr>
                <w:b/>
              </w:rPr>
            </w:pPr>
            <w:r w:rsidRPr="00271A9D">
              <w:t>monatlich</w:t>
            </w:r>
          </w:p>
        </w:tc>
        <w:tc>
          <w:tcPr>
            <w:tcW w:w="930" w:type="pct"/>
          </w:tcPr>
          <w:p w14:paraId="24417FCC" w14:textId="77777777" w:rsidR="00D02D71" w:rsidRPr="00271A9D" w:rsidRDefault="00D02D71" w:rsidP="00375F95">
            <w:pPr>
              <w:pStyle w:val="KeinLeerraum"/>
              <w:jc w:val="right"/>
              <w:cnfStyle w:val="000000000000" w:firstRow="0" w:lastRow="0" w:firstColumn="0" w:lastColumn="0" w:oddVBand="0" w:evenVBand="0" w:oddHBand="0" w:evenHBand="0" w:firstRowFirstColumn="0" w:firstRowLastColumn="0" w:lastRowFirstColumn="0" w:lastRowLastColumn="0"/>
              <w:rPr>
                <w:b/>
              </w:rPr>
            </w:pPr>
            <w:r>
              <w:t>€ 4</w:t>
            </w:r>
            <w:r w:rsidRPr="00271A9D">
              <w:t>4,90</w:t>
            </w:r>
          </w:p>
        </w:tc>
      </w:tr>
      <w:tr w:rsidR="00FD4E23" w:rsidRPr="00271A9D" w14:paraId="5D1D7944" w14:textId="77777777" w:rsidTr="002F0F98">
        <w:trPr>
          <w:gridAfter w:val="1"/>
          <w:cnfStyle w:val="000000100000" w:firstRow="0" w:lastRow="0" w:firstColumn="0" w:lastColumn="0" w:oddVBand="0" w:evenVBand="0" w:oddHBand="1" w:evenHBand="0" w:firstRowFirstColumn="0" w:firstRowLastColumn="0" w:lastRowFirstColumn="0" w:lastRowLastColumn="0"/>
          <w:wAfter w:w="5" w:type="pct"/>
        </w:trPr>
        <w:tc>
          <w:tcPr>
            <w:cnfStyle w:val="001000000000" w:firstRow="0" w:lastRow="0" w:firstColumn="1" w:lastColumn="0" w:oddVBand="0" w:evenVBand="0" w:oddHBand="0" w:evenHBand="0" w:firstRowFirstColumn="0" w:firstRowLastColumn="0" w:lastRowFirstColumn="0" w:lastRowLastColumn="0"/>
            <w:tcW w:w="1354" w:type="pct"/>
          </w:tcPr>
          <w:p w14:paraId="7DBB60F3" w14:textId="77777777" w:rsidR="00FD4E23" w:rsidRPr="00271A9D" w:rsidRDefault="00CC3143" w:rsidP="00AC15BB">
            <w:pPr>
              <w:pStyle w:val="KeinLeerraum"/>
              <w:rPr>
                <w:b w:val="0"/>
              </w:rPr>
            </w:pPr>
            <w:r>
              <w:rPr>
                <w:b w:val="0"/>
              </w:rPr>
              <w:t>FiberConnect 20</w:t>
            </w:r>
            <w:r w:rsidR="00FD4E23" w:rsidRPr="00271A9D">
              <w:rPr>
                <w:b w:val="0"/>
              </w:rPr>
              <w:t>0Mbit</w:t>
            </w:r>
          </w:p>
        </w:tc>
        <w:tc>
          <w:tcPr>
            <w:tcW w:w="2009" w:type="pct"/>
          </w:tcPr>
          <w:p w14:paraId="18833581" w14:textId="77777777" w:rsidR="00FD4E23" w:rsidRPr="00271A9D" w:rsidRDefault="00CC3143" w:rsidP="00AC15BB">
            <w:pPr>
              <w:pStyle w:val="KeinLeerraum"/>
              <w:cnfStyle w:val="000000100000" w:firstRow="0" w:lastRow="0" w:firstColumn="0" w:lastColumn="0" w:oddVBand="0" w:evenVBand="0" w:oddHBand="1" w:evenHBand="0" w:firstRowFirstColumn="0" w:firstRowLastColumn="0" w:lastRowFirstColumn="0" w:lastRowLastColumn="0"/>
            </w:pPr>
            <w:r>
              <w:t>200/200</w:t>
            </w:r>
          </w:p>
        </w:tc>
        <w:tc>
          <w:tcPr>
            <w:tcW w:w="702" w:type="pct"/>
          </w:tcPr>
          <w:p w14:paraId="7CA846A3" w14:textId="77777777" w:rsidR="00FD4E23" w:rsidRPr="00271A9D" w:rsidRDefault="00FD4E23" w:rsidP="00AC15BB">
            <w:pPr>
              <w:pStyle w:val="KeinLeerraum"/>
              <w:cnfStyle w:val="000000100000" w:firstRow="0" w:lastRow="0" w:firstColumn="0" w:lastColumn="0" w:oddVBand="0" w:evenVBand="0" w:oddHBand="1" w:evenHBand="0" w:firstRowFirstColumn="0" w:firstRowLastColumn="0" w:lastRowFirstColumn="0" w:lastRowLastColumn="0"/>
            </w:pPr>
            <w:r w:rsidRPr="00271A9D">
              <w:t>monatlich</w:t>
            </w:r>
          </w:p>
        </w:tc>
        <w:tc>
          <w:tcPr>
            <w:tcW w:w="930" w:type="pct"/>
          </w:tcPr>
          <w:p w14:paraId="5EAAE4EE" w14:textId="77777777" w:rsidR="00FD4E23" w:rsidRPr="00271A9D"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pPr>
            <w:r w:rsidRPr="00271A9D">
              <w:t>€ 5</w:t>
            </w:r>
            <w:r w:rsidR="00D02D71">
              <w:t>4</w:t>
            </w:r>
            <w:r w:rsidRPr="00271A9D">
              <w:t>,90</w:t>
            </w:r>
          </w:p>
        </w:tc>
      </w:tr>
      <w:tr w:rsidR="00D02D71" w:rsidRPr="00271A9D" w14:paraId="1F783F20" w14:textId="77777777" w:rsidTr="00375F95">
        <w:trPr>
          <w:gridAfter w:val="1"/>
          <w:wAfter w:w="5" w:type="pct"/>
        </w:trPr>
        <w:tc>
          <w:tcPr>
            <w:cnfStyle w:val="001000000000" w:firstRow="0" w:lastRow="0" w:firstColumn="1" w:lastColumn="0" w:oddVBand="0" w:evenVBand="0" w:oddHBand="0" w:evenHBand="0" w:firstRowFirstColumn="0" w:firstRowLastColumn="0" w:lastRowFirstColumn="0" w:lastRowLastColumn="0"/>
            <w:tcW w:w="1354" w:type="pct"/>
          </w:tcPr>
          <w:p w14:paraId="4EC21ABE" w14:textId="77777777" w:rsidR="00D02D71" w:rsidRPr="00271A9D" w:rsidRDefault="00D02D71" w:rsidP="00375F95">
            <w:pPr>
              <w:pStyle w:val="KeinLeerraum"/>
              <w:rPr>
                <w:b w:val="0"/>
              </w:rPr>
            </w:pPr>
            <w:r>
              <w:rPr>
                <w:b w:val="0"/>
              </w:rPr>
              <w:t>FiberConnect 30</w:t>
            </w:r>
            <w:r w:rsidRPr="00271A9D">
              <w:rPr>
                <w:b w:val="0"/>
              </w:rPr>
              <w:t>0Mbit</w:t>
            </w:r>
          </w:p>
        </w:tc>
        <w:tc>
          <w:tcPr>
            <w:tcW w:w="2009" w:type="pct"/>
          </w:tcPr>
          <w:p w14:paraId="0788BA3A" w14:textId="77777777" w:rsidR="00D02D71" w:rsidRPr="00271A9D" w:rsidRDefault="00D02D71" w:rsidP="00375F95">
            <w:pPr>
              <w:pStyle w:val="KeinLeerraum"/>
              <w:cnfStyle w:val="000000000000" w:firstRow="0" w:lastRow="0" w:firstColumn="0" w:lastColumn="0" w:oddVBand="0" w:evenVBand="0" w:oddHBand="0" w:evenHBand="0" w:firstRowFirstColumn="0" w:firstRowLastColumn="0" w:lastRowFirstColumn="0" w:lastRowLastColumn="0"/>
            </w:pPr>
            <w:r>
              <w:t>300/300</w:t>
            </w:r>
          </w:p>
        </w:tc>
        <w:tc>
          <w:tcPr>
            <w:tcW w:w="702" w:type="pct"/>
          </w:tcPr>
          <w:p w14:paraId="235CF653" w14:textId="77777777" w:rsidR="00D02D71" w:rsidRPr="00271A9D" w:rsidRDefault="00D02D71" w:rsidP="00375F95">
            <w:pPr>
              <w:pStyle w:val="KeinLeerraum"/>
              <w:cnfStyle w:val="000000000000" w:firstRow="0" w:lastRow="0" w:firstColumn="0" w:lastColumn="0" w:oddVBand="0" w:evenVBand="0" w:oddHBand="0" w:evenHBand="0" w:firstRowFirstColumn="0" w:firstRowLastColumn="0" w:lastRowFirstColumn="0" w:lastRowLastColumn="0"/>
            </w:pPr>
            <w:r w:rsidRPr="00271A9D">
              <w:t>monatlich</w:t>
            </w:r>
          </w:p>
        </w:tc>
        <w:tc>
          <w:tcPr>
            <w:tcW w:w="930" w:type="pct"/>
          </w:tcPr>
          <w:p w14:paraId="40628AEB" w14:textId="77777777" w:rsidR="00D02D71" w:rsidRPr="00271A9D" w:rsidRDefault="00D02D71" w:rsidP="00375F95">
            <w:pPr>
              <w:pStyle w:val="KeinLeerraum"/>
              <w:jc w:val="right"/>
              <w:cnfStyle w:val="000000000000" w:firstRow="0" w:lastRow="0" w:firstColumn="0" w:lastColumn="0" w:oddVBand="0" w:evenVBand="0" w:oddHBand="0" w:evenHBand="0" w:firstRowFirstColumn="0" w:firstRowLastColumn="0" w:lastRowFirstColumn="0" w:lastRowLastColumn="0"/>
            </w:pPr>
            <w:r>
              <w:t>€ 74</w:t>
            </w:r>
            <w:r w:rsidRPr="00271A9D">
              <w:t>,90</w:t>
            </w:r>
          </w:p>
        </w:tc>
      </w:tr>
      <w:tr w:rsidR="00FD4E23" w:rsidRPr="00271A9D" w14:paraId="4176941F" w14:textId="77777777" w:rsidTr="002F0F98">
        <w:trPr>
          <w:gridAfter w:val="1"/>
          <w:cnfStyle w:val="000000100000" w:firstRow="0" w:lastRow="0" w:firstColumn="0" w:lastColumn="0" w:oddVBand="0" w:evenVBand="0" w:oddHBand="1" w:evenHBand="0" w:firstRowFirstColumn="0" w:firstRowLastColumn="0" w:lastRowFirstColumn="0" w:lastRowLastColumn="0"/>
          <w:wAfter w:w="5" w:type="pct"/>
        </w:trPr>
        <w:tc>
          <w:tcPr>
            <w:cnfStyle w:val="001000000000" w:firstRow="0" w:lastRow="0" w:firstColumn="1" w:lastColumn="0" w:oddVBand="0" w:evenVBand="0" w:oddHBand="0" w:evenHBand="0" w:firstRowFirstColumn="0" w:firstRowLastColumn="0" w:lastRowFirstColumn="0" w:lastRowLastColumn="0"/>
            <w:tcW w:w="1354" w:type="pct"/>
          </w:tcPr>
          <w:p w14:paraId="631A7BB9" w14:textId="77777777" w:rsidR="00FD4E23" w:rsidRPr="00271A9D" w:rsidRDefault="00CC3143" w:rsidP="00AC15BB">
            <w:pPr>
              <w:rPr>
                <w:b w:val="0"/>
              </w:rPr>
            </w:pPr>
            <w:r>
              <w:rPr>
                <w:b w:val="0"/>
              </w:rPr>
              <w:t>FiberConnect 50</w:t>
            </w:r>
            <w:r w:rsidR="00FD4E23" w:rsidRPr="00271A9D">
              <w:rPr>
                <w:b w:val="0"/>
              </w:rPr>
              <w:t>0Mbit</w:t>
            </w:r>
          </w:p>
        </w:tc>
        <w:tc>
          <w:tcPr>
            <w:tcW w:w="2009" w:type="pct"/>
          </w:tcPr>
          <w:p w14:paraId="0A0964E4" w14:textId="77777777" w:rsidR="00FD4E23" w:rsidRPr="00271A9D" w:rsidRDefault="00CC3143" w:rsidP="00AC15BB">
            <w:pPr>
              <w:cnfStyle w:val="000000100000" w:firstRow="0" w:lastRow="0" w:firstColumn="0" w:lastColumn="0" w:oddVBand="0" w:evenVBand="0" w:oddHBand="1" w:evenHBand="0" w:firstRowFirstColumn="0" w:firstRowLastColumn="0" w:lastRowFirstColumn="0" w:lastRowLastColumn="0"/>
            </w:pPr>
            <w:r>
              <w:t>500/500</w:t>
            </w:r>
          </w:p>
        </w:tc>
        <w:tc>
          <w:tcPr>
            <w:tcW w:w="702" w:type="pct"/>
          </w:tcPr>
          <w:p w14:paraId="25703BE6" w14:textId="77777777" w:rsidR="00FD4E23" w:rsidRPr="00271A9D" w:rsidRDefault="00FD4E23" w:rsidP="00AC15BB">
            <w:pPr>
              <w:cnfStyle w:val="000000100000" w:firstRow="0" w:lastRow="0" w:firstColumn="0" w:lastColumn="0" w:oddVBand="0" w:evenVBand="0" w:oddHBand="1" w:evenHBand="0" w:firstRowFirstColumn="0" w:firstRowLastColumn="0" w:lastRowFirstColumn="0" w:lastRowLastColumn="0"/>
            </w:pPr>
            <w:r w:rsidRPr="00271A9D">
              <w:t>monatlich</w:t>
            </w:r>
          </w:p>
        </w:tc>
        <w:tc>
          <w:tcPr>
            <w:tcW w:w="930" w:type="pct"/>
          </w:tcPr>
          <w:p w14:paraId="5DB69B74" w14:textId="77777777" w:rsidR="00FD4E23" w:rsidRPr="00271A9D" w:rsidRDefault="00D02D71" w:rsidP="00AC15BB">
            <w:pPr>
              <w:jc w:val="right"/>
              <w:cnfStyle w:val="000000100000" w:firstRow="0" w:lastRow="0" w:firstColumn="0" w:lastColumn="0" w:oddVBand="0" w:evenVBand="0" w:oddHBand="1" w:evenHBand="0" w:firstRowFirstColumn="0" w:firstRowLastColumn="0" w:lastRowFirstColumn="0" w:lastRowLastColumn="0"/>
            </w:pPr>
            <w:r>
              <w:t>€ 11</w:t>
            </w:r>
            <w:r w:rsidR="00FD4E23" w:rsidRPr="00271A9D">
              <w:t>9,90</w:t>
            </w:r>
          </w:p>
        </w:tc>
      </w:tr>
      <w:tr w:rsidR="00FD4E23" w:rsidRPr="00240482" w14:paraId="6656719B" w14:textId="77777777" w:rsidTr="00A774EF">
        <w:trPr>
          <w:gridAfter w:val="1"/>
          <w:wAfter w:w="5" w:type="pct"/>
          <w:trHeight w:val="306"/>
        </w:trPr>
        <w:tc>
          <w:tcPr>
            <w:cnfStyle w:val="001000000000" w:firstRow="0" w:lastRow="0" w:firstColumn="1" w:lastColumn="0" w:oddVBand="0" w:evenVBand="0" w:oddHBand="0" w:evenHBand="0" w:firstRowFirstColumn="0" w:firstRowLastColumn="0" w:lastRowFirstColumn="0" w:lastRowLastColumn="0"/>
            <w:tcW w:w="4995" w:type="pct"/>
            <w:gridSpan w:val="4"/>
            <w:vAlign w:val="bottom"/>
          </w:tcPr>
          <w:p w14:paraId="7D1D4113" w14:textId="77777777" w:rsidR="00FD4E23" w:rsidRPr="00240482" w:rsidRDefault="00FD4E23" w:rsidP="00A774EF">
            <w:pPr>
              <w:spacing w:before="120" w:after="0"/>
            </w:pPr>
            <w:r w:rsidRPr="00240482">
              <w:t>Allgemeine Produktinformationen:</w:t>
            </w:r>
          </w:p>
        </w:tc>
      </w:tr>
      <w:tr w:rsidR="00FD4E23" w:rsidRPr="00271A9D" w14:paraId="31626B64" w14:textId="77777777" w:rsidTr="00A774EF">
        <w:trPr>
          <w:gridAfter w:val="1"/>
          <w:cnfStyle w:val="000000100000" w:firstRow="0" w:lastRow="0" w:firstColumn="0" w:lastColumn="0" w:oddVBand="0" w:evenVBand="0" w:oddHBand="1" w:evenHBand="0" w:firstRowFirstColumn="0" w:firstRowLastColumn="0" w:lastRowFirstColumn="0" w:lastRowLastColumn="0"/>
          <w:wAfter w:w="5" w:type="pct"/>
        </w:trPr>
        <w:tc>
          <w:tcPr>
            <w:cnfStyle w:val="001000000000" w:firstRow="0" w:lastRow="0" w:firstColumn="1" w:lastColumn="0" w:oddVBand="0" w:evenVBand="0" w:oddHBand="0" w:evenHBand="0" w:firstRowFirstColumn="0" w:firstRowLastColumn="0" w:lastRowFirstColumn="0" w:lastRowLastColumn="0"/>
            <w:tcW w:w="4995" w:type="pct"/>
            <w:gridSpan w:val="4"/>
          </w:tcPr>
          <w:p w14:paraId="1D514351" w14:textId="77777777" w:rsidR="00FD4E23" w:rsidRPr="00271A9D" w:rsidRDefault="00FD4E23" w:rsidP="00AC15BB">
            <w:pPr>
              <w:pStyle w:val="KeinLeerraum"/>
              <w:rPr>
                <w:b w:val="0"/>
              </w:rPr>
            </w:pPr>
            <w:r w:rsidRPr="00271A9D">
              <w:rPr>
                <w:b w:val="0"/>
              </w:rPr>
              <w:t>Echte Flatrate ohne jede Zeit-, Volumenbegrenzung oder Drosselung</w:t>
            </w:r>
          </w:p>
          <w:p w14:paraId="51904581" w14:textId="77777777" w:rsidR="00FD4E23" w:rsidRPr="00271A9D" w:rsidRDefault="004660EC" w:rsidP="00AC15BB">
            <w:pPr>
              <w:pStyle w:val="KeinLeerraum"/>
              <w:rPr>
                <w:b w:val="0"/>
              </w:rPr>
            </w:pPr>
            <w:r>
              <w:rPr>
                <w:b w:val="0"/>
              </w:rPr>
              <w:t>5</w:t>
            </w:r>
            <w:r w:rsidR="00FD4E23" w:rsidRPr="00271A9D">
              <w:rPr>
                <w:b w:val="0"/>
              </w:rPr>
              <w:t xml:space="preserve"> Mailboxen (15 E-Mail Adressen) inkl. kostenlosem Spamfilter und Antiviren-Schutz </w:t>
            </w:r>
          </w:p>
          <w:p w14:paraId="26C73FDB" w14:textId="77777777" w:rsidR="00FD4E23" w:rsidRPr="00271A9D" w:rsidRDefault="00FD4E23" w:rsidP="00AC15BB">
            <w:pPr>
              <w:pStyle w:val="KeinLeerraum"/>
              <w:rPr>
                <w:b w:val="0"/>
              </w:rPr>
            </w:pPr>
            <w:r w:rsidRPr="00271A9D">
              <w:rPr>
                <w:b w:val="0"/>
              </w:rPr>
              <w:t>1 GB Speicherplatz pro Mailbox</w:t>
            </w:r>
          </w:p>
          <w:p w14:paraId="22C504BF" w14:textId="77777777" w:rsidR="00AE72C0" w:rsidRDefault="00AE72C0" w:rsidP="00AC15BB">
            <w:pPr>
              <w:pStyle w:val="KeinLeerraum"/>
              <w:rPr>
                <w:b w:val="0"/>
              </w:rPr>
            </w:pPr>
            <w:r w:rsidRPr="00AE72C0">
              <w:rPr>
                <w:b w:val="0"/>
              </w:rPr>
              <w:t>1 dynamische IP-Adresse (auf Wunsch auch statische IP-Adresse möglich)</w:t>
            </w:r>
          </w:p>
          <w:p w14:paraId="4A2648FC" w14:textId="5557C247" w:rsidR="00FD4E23" w:rsidRPr="00F6035D" w:rsidRDefault="00FD4E23" w:rsidP="00AC15BB">
            <w:pPr>
              <w:pStyle w:val="KeinLeerraum"/>
              <w:rPr>
                <w:b w:val="0"/>
              </w:rPr>
            </w:pPr>
            <w:r>
              <w:rPr>
                <w:b w:val="0"/>
              </w:rPr>
              <w:t>Servicepauschale von € 1</w:t>
            </w:r>
            <w:r w:rsidR="00D02D71">
              <w:rPr>
                <w:b w:val="0"/>
              </w:rPr>
              <w:t>,25 monatlich</w:t>
            </w:r>
          </w:p>
          <w:p w14:paraId="39CABA86" w14:textId="18E79D07" w:rsidR="00FD4E23" w:rsidRPr="00271A9D" w:rsidRDefault="00FD4E23" w:rsidP="00AC15BB">
            <w:pPr>
              <w:pStyle w:val="KeinLeerraum"/>
              <w:rPr>
                <w:b w:val="0"/>
              </w:rPr>
            </w:pPr>
            <w:r w:rsidRPr="00271A9D">
              <w:rPr>
                <w:b w:val="0"/>
              </w:rPr>
              <w:t>Mindestvertragsdauer 24 Monate</w:t>
            </w:r>
            <w:ins w:id="33" w:author="Jorj Catalin Colesnicov" w:date="2017-11-06T15:10:00Z">
              <w:r w:rsidR="00664111">
                <w:rPr>
                  <w:b w:val="0"/>
                </w:rPr>
                <w:t xml:space="preserve"> </w:t>
              </w:r>
              <w:r w:rsidR="00664111">
                <w:rPr>
                  <w:b w:val="0"/>
                </w:rPr>
                <w:t>aufg</w:t>
              </w:r>
              <w:r w:rsidR="00664111" w:rsidRPr="00F35301">
                <w:rPr>
                  <w:b w:val="0"/>
                </w:rPr>
                <w:t>rund von reduzierten</w:t>
              </w:r>
              <w:r w:rsidR="00664111">
                <w:rPr>
                  <w:b w:val="0"/>
                </w:rPr>
                <w:t xml:space="preserve"> Aktivierungsentgelten</w:t>
              </w:r>
              <w:r w:rsidR="00664111">
                <w:rPr>
                  <w:b w:val="0"/>
                </w:rPr>
                <w:t xml:space="preserve"> zu € 0</w:t>
              </w:r>
              <w:r w:rsidR="00664111">
                <w:rPr>
                  <w:b w:val="0"/>
                </w:rPr>
                <w:t>,00</w:t>
              </w:r>
            </w:ins>
          </w:p>
        </w:tc>
      </w:tr>
    </w:tbl>
    <w:p w14:paraId="27BEA476" w14:textId="77777777" w:rsidR="00FD4E23" w:rsidRPr="00441315" w:rsidRDefault="00FD4E23" w:rsidP="00FD4E23">
      <w:pPr>
        <w:pStyle w:val="berschrift1"/>
        <w:numPr>
          <w:ilvl w:val="0"/>
          <w:numId w:val="0"/>
        </w:numPr>
      </w:pPr>
      <w:r w:rsidRPr="00441315">
        <w:t>Tarifentgelte FiberConnect OAN Thayaland und OpenNet</w:t>
      </w:r>
    </w:p>
    <w:tbl>
      <w:tblPr>
        <w:tblStyle w:val="EinfacheTabelle2"/>
        <w:tblW w:w="5000" w:type="pct"/>
        <w:tblLook w:val="04A0" w:firstRow="1" w:lastRow="0" w:firstColumn="1" w:lastColumn="0" w:noHBand="0" w:noVBand="1"/>
      </w:tblPr>
      <w:tblGrid>
        <w:gridCol w:w="2457"/>
        <w:gridCol w:w="3645"/>
        <w:gridCol w:w="1272"/>
        <w:gridCol w:w="1687"/>
        <w:gridCol w:w="11"/>
      </w:tblGrid>
      <w:tr w:rsidR="002F0F98" w:rsidRPr="00240482" w14:paraId="331AF9AE" w14:textId="77777777" w:rsidTr="002F0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4" w:type="pct"/>
          </w:tcPr>
          <w:p w14:paraId="57B80122" w14:textId="77777777" w:rsidR="002F0F98" w:rsidRPr="00240482" w:rsidRDefault="002F0F98" w:rsidP="00AC15BB">
            <w:pPr>
              <w:spacing w:before="60" w:after="60" w:line="240" w:lineRule="auto"/>
            </w:pPr>
            <w:r w:rsidRPr="00240482">
              <w:t>Produkt</w:t>
            </w:r>
          </w:p>
        </w:tc>
        <w:tc>
          <w:tcPr>
            <w:tcW w:w="2009" w:type="pct"/>
          </w:tcPr>
          <w:p w14:paraId="49104D04" w14:textId="77777777" w:rsidR="002F0F98" w:rsidRPr="00A774EF" w:rsidRDefault="002F0F98" w:rsidP="00AC15BB">
            <w:pPr>
              <w:spacing w:before="60" w:after="60" w:line="240" w:lineRule="auto"/>
              <w:cnfStyle w:val="100000000000" w:firstRow="1" w:lastRow="0" w:firstColumn="0" w:lastColumn="0" w:oddVBand="0" w:evenVBand="0" w:oddHBand="0" w:evenHBand="0" w:firstRowFirstColumn="0" w:firstRowLastColumn="0" w:lastRowFirstColumn="0" w:lastRowLastColumn="0"/>
              <w:rPr>
                <w:lang w:val="en-GB"/>
              </w:rPr>
            </w:pPr>
            <w:r w:rsidRPr="00A774EF">
              <w:rPr>
                <w:lang w:val="en-GB"/>
              </w:rPr>
              <w:t>Down- /Upload in Mbit/s</w:t>
            </w:r>
          </w:p>
        </w:tc>
        <w:tc>
          <w:tcPr>
            <w:tcW w:w="701" w:type="pct"/>
          </w:tcPr>
          <w:p w14:paraId="1167803A" w14:textId="77777777" w:rsidR="002F0F98" w:rsidRPr="00A774EF" w:rsidRDefault="002F0F98" w:rsidP="00AC15BB">
            <w:pPr>
              <w:spacing w:before="60" w:after="60" w:line="240" w:lineRule="auto"/>
              <w:cnfStyle w:val="100000000000" w:firstRow="1" w:lastRow="0" w:firstColumn="0" w:lastColumn="0" w:oddVBand="0" w:evenVBand="0" w:oddHBand="0" w:evenHBand="0" w:firstRowFirstColumn="0" w:firstRowLastColumn="0" w:lastRowFirstColumn="0" w:lastRowLastColumn="0"/>
              <w:rPr>
                <w:lang w:val="en-GB"/>
              </w:rPr>
            </w:pPr>
          </w:p>
        </w:tc>
        <w:tc>
          <w:tcPr>
            <w:tcW w:w="936" w:type="pct"/>
            <w:gridSpan w:val="2"/>
          </w:tcPr>
          <w:p w14:paraId="4AAEE884" w14:textId="77777777" w:rsidR="002F0F98" w:rsidRPr="00240482" w:rsidRDefault="002F0F98" w:rsidP="00AC15BB">
            <w:pPr>
              <w:spacing w:before="60" w:after="60" w:line="240" w:lineRule="auto"/>
              <w:cnfStyle w:val="100000000000" w:firstRow="1" w:lastRow="0" w:firstColumn="0" w:lastColumn="0" w:oddVBand="0" w:evenVBand="0" w:oddHBand="0" w:evenHBand="0" w:firstRowFirstColumn="0" w:firstRowLastColumn="0" w:lastRowFirstColumn="0" w:lastRowLastColumn="0"/>
            </w:pPr>
            <w:r>
              <w:t>Preis</w:t>
            </w:r>
          </w:p>
        </w:tc>
      </w:tr>
      <w:tr w:rsidR="00FD4E23" w:rsidRPr="00271A9D" w14:paraId="58A0E21A" w14:textId="77777777" w:rsidTr="002F0F98">
        <w:trPr>
          <w:gridAfter w:val="1"/>
          <w:cnfStyle w:val="000000100000" w:firstRow="0" w:lastRow="0" w:firstColumn="0" w:lastColumn="0" w:oddVBand="0" w:evenVBand="0" w:oddHBand="1" w:evenHBand="0" w:firstRowFirstColumn="0" w:firstRowLastColumn="0" w:lastRowFirstColumn="0" w:lastRowLastColumn="0"/>
          <w:wAfter w:w="6" w:type="pct"/>
        </w:trPr>
        <w:tc>
          <w:tcPr>
            <w:cnfStyle w:val="001000000000" w:firstRow="0" w:lastRow="0" w:firstColumn="1" w:lastColumn="0" w:oddVBand="0" w:evenVBand="0" w:oddHBand="0" w:evenHBand="0" w:firstRowFirstColumn="0" w:firstRowLastColumn="0" w:lastRowFirstColumn="0" w:lastRowLastColumn="0"/>
            <w:tcW w:w="1354" w:type="pct"/>
          </w:tcPr>
          <w:p w14:paraId="2CE94701" w14:textId="77777777" w:rsidR="00FD4E23" w:rsidRPr="00271A9D" w:rsidRDefault="00FD4E23" w:rsidP="00AC15BB">
            <w:pPr>
              <w:pStyle w:val="KeinLeerraum"/>
              <w:rPr>
                <w:b w:val="0"/>
              </w:rPr>
            </w:pPr>
            <w:r w:rsidRPr="00271A9D">
              <w:rPr>
                <w:b w:val="0"/>
              </w:rPr>
              <w:t>FiberConnect 50Mbit</w:t>
            </w:r>
          </w:p>
        </w:tc>
        <w:tc>
          <w:tcPr>
            <w:tcW w:w="2009" w:type="pct"/>
          </w:tcPr>
          <w:p w14:paraId="0C55AD16" w14:textId="77777777" w:rsidR="00FD4E23" w:rsidRPr="00271A9D" w:rsidRDefault="002F0F98" w:rsidP="00AC15BB">
            <w:pPr>
              <w:pStyle w:val="KeinLeerraum"/>
              <w:cnfStyle w:val="000000100000" w:firstRow="0" w:lastRow="0" w:firstColumn="0" w:lastColumn="0" w:oddVBand="0" w:evenVBand="0" w:oddHBand="1" w:evenHBand="0" w:firstRowFirstColumn="0" w:firstRowLastColumn="0" w:lastRowFirstColumn="0" w:lastRowLastColumn="0"/>
              <w:rPr>
                <w:b/>
              </w:rPr>
            </w:pPr>
            <w:r>
              <w:t>50/50</w:t>
            </w:r>
          </w:p>
        </w:tc>
        <w:tc>
          <w:tcPr>
            <w:tcW w:w="701" w:type="pct"/>
          </w:tcPr>
          <w:p w14:paraId="4DDDCF8D" w14:textId="77777777" w:rsidR="00FD4E23" w:rsidRPr="00271A9D" w:rsidRDefault="00FD4E23" w:rsidP="00AC15BB">
            <w:pPr>
              <w:pStyle w:val="KeinLeerraum"/>
              <w:cnfStyle w:val="000000100000" w:firstRow="0" w:lastRow="0" w:firstColumn="0" w:lastColumn="0" w:oddVBand="0" w:evenVBand="0" w:oddHBand="1" w:evenHBand="0" w:firstRowFirstColumn="0" w:firstRowLastColumn="0" w:lastRowFirstColumn="0" w:lastRowLastColumn="0"/>
              <w:rPr>
                <w:b/>
              </w:rPr>
            </w:pPr>
            <w:r w:rsidRPr="00271A9D">
              <w:t>monatlich</w:t>
            </w:r>
          </w:p>
        </w:tc>
        <w:tc>
          <w:tcPr>
            <w:tcW w:w="930" w:type="pct"/>
          </w:tcPr>
          <w:p w14:paraId="517034A8" w14:textId="77777777" w:rsidR="00FD4E23" w:rsidRPr="00271A9D" w:rsidRDefault="00FD4E23" w:rsidP="00AC15BB">
            <w:pPr>
              <w:pStyle w:val="KeinLeerraum"/>
              <w:jc w:val="right"/>
              <w:cnfStyle w:val="000000100000" w:firstRow="0" w:lastRow="0" w:firstColumn="0" w:lastColumn="0" w:oddVBand="0" w:evenVBand="0" w:oddHBand="1" w:evenHBand="0" w:firstRowFirstColumn="0" w:firstRowLastColumn="0" w:lastRowFirstColumn="0" w:lastRowLastColumn="0"/>
              <w:rPr>
                <w:b/>
              </w:rPr>
            </w:pPr>
            <w:r w:rsidRPr="00271A9D">
              <w:t>€ 29,90</w:t>
            </w:r>
          </w:p>
        </w:tc>
      </w:tr>
      <w:tr w:rsidR="00FD4E23" w:rsidRPr="00271A9D" w14:paraId="42A97545" w14:textId="77777777" w:rsidTr="002F0F98">
        <w:trPr>
          <w:gridAfter w:val="1"/>
          <w:wAfter w:w="6" w:type="pct"/>
        </w:trPr>
        <w:tc>
          <w:tcPr>
            <w:cnfStyle w:val="001000000000" w:firstRow="0" w:lastRow="0" w:firstColumn="1" w:lastColumn="0" w:oddVBand="0" w:evenVBand="0" w:oddHBand="0" w:evenHBand="0" w:firstRowFirstColumn="0" w:firstRowLastColumn="0" w:lastRowFirstColumn="0" w:lastRowLastColumn="0"/>
            <w:tcW w:w="1354" w:type="pct"/>
          </w:tcPr>
          <w:p w14:paraId="2F0EEDD1" w14:textId="77777777" w:rsidR="00FD4E23" w:rsidRPr="00271A9D" w:rsidRDefault="00FD4E23" w:rsidP="00AC15BB">
            <w:pPr>
              <w:pStyle w:val="KeinLeerraum"/>
              <w:rPr>
                <w:b w:val="0"/>
              </w:rPr>
            </w:pPr>
            <w:r w:rsidRPr="00271A9D">
              <w:rPr>
                <w:b w:val="0"/>
              </w:rPr>
              <w:t>FiberConnect 100Mbit</w:t>
            </w:r>
          </w:p>
        </w:tc>
        <w:tc>
          <w:tcPr>
            <w:tcW w:w="2009" w:type="pct"/>
          </w:tcPr>
          <w:p w14:paraId="6AC633C1" w14:textId="77777777" w:rsidR="00FD4E23" w:rsidRPr="00271A9D" w:rsidRDefault="002F0F98" w:rsidP="00AC15BB">
            <w:pPr>
              <w:pStyle w:val="KeinLeerraum"/>
              <w:cnfStyle w:val="000000000000" w:firstRow="0" w:lastRow="0" w:firstColumn="0" w:lastColumn="0" w:oddVBand="0" w:evenVBand="0" w:oddHBand="0" w:evenHBand="0" w:firstRowFirstColumn="0" w:firstRowLastColumn="0" w:lastRowFirstColumn="0" w:lastRowLastColumn="0"/>
            </w:pPr>
            <w:r>
              <w:t>100/100</w:t>
            </w:r>
          </w:p>
        </w:tc>
        <w:tc>
          <w:tcPr>
            <w:tcW w:w="701" w:type="pct"/>
          </w:tcPr>
          <w:p w14:paraId="50BC623B" w14:textId="77777777" w:rsidR="00FD4E23" w:rsidRPr="00271A9D" w:rsidRDefault="00FD4E23" w:rsidP="00AC15BB">
            <w:pPr>
              <w:pStyle w:val="KeinLeerraum"/>
              <w:cnfStyle w:val="000000000000" w:firstRow="0" w:lastRow="0" w:firstColumn="0" w:lastColumn="0" w:oddVBand="0" w:evenVBand="0" w:oddHBand="0" w:evenHBand="0" w:firstRowFirstColumn="0" w:firstRowLastColumn="0" w:lastRowFirstColumn="0" w:lastRowLastColumn="0"/>
            </w:pPr>
            <w:r w:rsidRPr="00271A9D">
              <w:t>monatlich</w:t>
            </w:r>
          </w:p>
        </w:tc>
        <w:tc>
          <w:tcPr>
            <w:tcW w:w="930" w:type="pct"/>
          </w:tcPr>
          <w:p w14:paraId="661159A8" w14:textId="77777777" w:rsidR="00FD4E23" w:rsidRPr="00271A9D" w:rsidRDefault="00FD4E23" w:rsidP="00AC15BB">
            <w:pPr>
              <w:pStyle w:val="KeinLeerraum"/>
              <w:jc w:val="right"/>
              <w:cnfStyle w:val="000000000000" w:firstRow="0" w:lastRow="0" w:firstColumn="0" w:lastColumn="0" w:oddVBand="0" w:evenVBand="0" w:oddHBand="0" w:evenHBand="0" w:firstRowFirstColumn="0" w:firstRowLastColumn="0" w:lastRowFirstColumn="0" w:lastRowLastColumn="0"/>
            </w:pPr>
            <w:r w:rsidRPr="00271A9D">
              <w:t>€ 3</w:t>
            </w:r>
            <w:r w:rsidR="00441315">
              <w:t>4</w:t>
            </w:r>
            <w:r w:rsidRPr="00271A9D">
              <w:t>,90</w:t>
            </w:r>
          </w:p>
        </w:tc>
      </w:tr>
      <w:tr w:rsidR="00441315" w:rsidRPr="00271A9D" w14:paraId="639A5FE3" w14:textId="77777777" w:rsidTr="00375F95">
        <w:trPr>
          <w:gridAfter w:val="1"/>
          <w:cnfStyle w:val="000000100000" w:firstRow="0" w:lastRow="0" w:firstColumn="0" w:lastColumn="0" w:oddVBand="0" w:evenVBand="0" w:oddHBand="1" w:evenHBand="0" w:firstRowFirstColumn="0" w:firstRowLastColumn="0" w:lastRowFirstColumn="0" w:lastRowLastColumn="0"/>
          <w:wAfter w:w="6" w:type="pct"/>
        </w:trPr>
        <w:tc>
          <w:tcPr>
            <w:cnfStyle w:val="001000000000" w:firstRow="0" w:lastRow="0" w:firstColumn="1" w:lastColumn="0" w:oddVBand="0" w:evenVBand="0" w:oddHBand="0" w:evenHBand="0" w:firstRowFirstColumn="0" w:firstRowLastColumn="0" w:lastRowFirstColumn="0" w:lastRowLastColumn="0"/>
            <w:tcW w:w="1354" w:type="pct"/>
          </w:tcPr>
          <w:p w14:paraId="7A04BFD7" w14:textId="77777777" w:rsidR="00441315" w:rsidRPr="00271A9D" w:rsidRDefault="00441315" w:rsidP="00375F95">
            <w:pPr>
              <w:pStyle w:val="KeinLeerraum"/>
              <w:rPr>
                <w:b w:val="0"/>
              </w:rPr>
            </w:pPr>
            <w:r>
              <w:rPr>
                <w:b w:val="0"/>
              </w:rPr>
              <w:t>FiberConnect 2</w:t>
            </w:r>
            <w:r w:rsidRPr="00271A9D">
              <w:rPr>
                <w:b w:val="0"/>
              </w:rPr>
              <w:t>00Mbit</w:t>
            </w:r>
          </w:p>
        </w:tc>
        <w:tc>
          <w:tcPr>
            <w:tcW w:w="2009" w:type="pct"/>
          </w:tcPr>
          <w:p w14:paraId="23408AE7" w14:textId="77777777" w:rsidR="00441315" w:rsidRPr="00271A9D" w:rsidRDefault="00441315" w:rsidP="00375F95">
            <w:pPr>
              <w:pStyle w:val="KeinLeerraum"/>
              <w:cnfStyle w:val="000000100000" w:firstRow="0" w:lastRow="0" w:firstColumn="0" w:lastColumn="0" w:oddVBand="0" w:evenVBand="0" w:oddHBand="1" w:evenHBand="0" w:firstRowFirstColumn="0" w:firstRowLastColumn="0" w:lastRowFirstColumn="0" w:lastRowLastColumn="0"/>
            </w:pPr>
            <w:r>
              <w:t>200/200</w:t>
            </w:r>
          </w:p>
        </w:tc>
        <w:tc>
          <w:tcPr>
            <w:tcW w:w="701" w:type="pct"/>
          </w:tcPr>
          <w:p w14:paraId="7E1D73B1" w14:textId="77777777" w:rsidR="00441315" w:rsidRPr="00271A9D" w:rsidRDefault="00441315" w:rsidP="00375F95">
            <w:pPr>
              <w:pStyle w:val="KeinLeerraum"/>
              <w:cnfStyle w:val="000000100000" w:firstRow="0" w:lastRow="0" w:firstColumn="0" w:lastColumn="0" w:oddVBand="0" w:evenVBand="0" w:oddHBand="1" w:evenHBand="0" w:firstRowFirstColumn="0" w:firstRowLastColumn="0" w:lastRowFirstColumn="0" w:lastRowLastColumn="0"/>
            </w:pPr>
            <w:r w:rsidRPr="00271A9D">
              <w:t>monatlich</w:t>
            </w:r>
          </w:p>
        </w:tc>
        <w:tc>
          <w:tcPr>
            <w:tcW w:w="930" w:type="pct"/>
          </w:tcPr>
          <w:p w14:paraId="4AEC3AD8" w14:textId="77777777" w:rsidR="00441315" w:rsidRPr="00271A9D" w:rsidRDefault="00441315" w:rsidP="00375F95">
            <w:pPr>
              <w:pStyle w:val="KeinLeerraum"/>
              <w:jc w:val="right"/>
              <w:cnfStyle w:val="000000100000" w:firstRow="0" w:lastRow="0" w:firstColumn="0" w:lastColumn="0" w:oddVBand="0" w:evenVBand="0" w:oddHBand="1" w:evenHBand="0" w:firstRowFirstColumn="0" w:firstRowLastColumn="0" w:lastRowFirstColumn="0" w:lastRowLastColumn="0"/>
            </w:pPr>
            <w:r>
              <w:t>€ 49</w:t>
            </w:r>
            <w:r w:rsidRPr="00271A9D">
              <w:t>,90</w:t>
            </w:r>
          </w:p>
        </w:tc>
      </w:tr>
      <w:tr w:rsidR="00FD4E23" w:rsidRPr="00271A9D" w14:paraId="65820945" w14:textId="77777777" w:rsidTr="002F0F98">
        <w:trPr>
          <w:gridAfter w:val="1"/>
          <w:wAfter w:w="6" w:type="pct"/>
        </w:trPr>
        <w:tc>
          <w:tcPr>
            <w:cnfStyle w:val="001000000000" w:firstRow="0" w:lastRow="0" w:firstColumn="1" w:lastColumn="0" w:oddVBand="0" w:evenVBand="0" w:oddHBand="0" w:evenHBand="0" w:firstRowFirstColumn="0" w:firstRowLastColumn="0" w:lastRowFirstColumn="0" w:lastRowLastColumn="0"/>
            <w:tcW w:w="1354" w:type="pct"/>
          </w:tcPr>
          <w:p w14:paraId="345D6520" w14:textId="77777777" w:rsidR="00FD4E23" w:rsidRPr="00271A9D" w:rsidRDefault="00FD4E23" w:rsidP="00AC15BB">
            <w:pPr>
              <w:pStyle w:val="KeinLeerraum"/>
              <w:rPr>
                <w:b w:val="0"/>
              </w:rPr>
            </w:pPr>
            <w:r w:rsidRPr="00271A9D">
              <w:rPr>
                <w:b w:val="0"/>
              </w:rPr>
              <w:t>FiberConnect 300Mbit</w:t>
            </w:r>
          </w:p>
        </w:tc>
        <w:tc>
          <w:tcPr>
            <w:tcW w:w="2009" w:type="pct"/>
          </w:tcPr>
          <w:p w14:paraId="7DFD5869" w14:textId="77777777" w:rsidR="00FD4E23" w:rsidRPr="00271A9D" w:rsidRDefault="002F0F98" w:rsidP="00AC15BB">
            <w:pPr>
              <w:pStyle w:val="KeinLeerraum"/>
              <w:cnfStyle w:val="000000000000" w:firstRow="0" w:lastRow="0" w:firstColumn="0" w:lastColumn="0" w:oddVBand="0" w:evenVBand="0" w:oddHBand="0" w:evenHBand="0" w:firstRowFirstColumn="0" w:firstRowLastColumn="0" w:lastRowFirstColumn="0" w:lastRowLastColumn="0"/>
            </w:pPr>
            <w:r>
              <w:t>300/300</w:t>
            </w:r>
          </w:p>
        </w:tc>
        <w:tc>
          <w:tcPr>
            <w:tcW w:w="701" w:type="pct"/>
          </w:tcPr>
          <w:p w14:paraId="7B35A189" w14:textId="77777777" w:rsidR="00FD4E23" w:rsidRPr="00271A9D" w:rsidRDefault="00FD4E23" w:rsidP="00AC15BB">
            <w:pPr>
              <w:pStyle w:val="KeinLeerraum"/>
              <w:cnfStyle w:val="000000000000" w:firstRow="0" w:lastRow="0" w:firstColumn="0" w:lastColumn="0" w:oddVBand="0" w:evenVBand="0" w:oddHBand="0" w:evenHBand="0" w:firstRowFirstColumn="0" w:firstRowLastColumn="0" w:lastRowFirstColumn="0" w:lastRowLastColumn="0"/>
            </w:pPr>
            <w:r w:rsidRPr="00271A9D">
              <w:t>monatlich</w:t>
            </w:r>
          </w:p>
        </w:tc>
        <w:tc>
          <w:tcPr>
            <w:tcW w:w="930" w:type="pct"/>
          </w:tcPr>
          <w:p w14:paraId="53830C77" w14:textId="77777777" w:rsidR="00FD4E23" w:rsidRPr="00271A9D" w:rsidRDefault="00FD4E23" w:rsidP="00AC15BB">
            <w:pPr>
              <w:pStyle w:val="KeinLeerraum"/>
              <w:jc w:val="right"/>
              <w:cnfStyle w:val="000000000000" w:firstRow="0" w:lastRow="0" w:firstColumn="0" w:lastColumn="0" w:oddVBand="0" w:evenVBand="0" w:oddHBand="0" w:evenHBand="0" w:firstRowFirstColumn="0" w:firstRowLastColumn="0" w:lastRowFirstColumn="0" w:lastRowLastColumn="0"/>
            </w:pPr>
            <w:r w:rsidRPr="00271A9D">
              <w:t>€ 69,90</w:t>
            </w:r>
          </w:p>
        </w:tc>
      </w:tr>
      <w:tr w:rsidR="00FD4E23" w:rsidRPr="00271A9D" w14:paraId="258726EB" w14:textId="77777777" w:rsidTr="002F0F98">
        <w:trPr>
          <w:gridAfter w:val="1"/>
          <w:cnfStyle w:val="000000100000" w:firstRow="0" w:lastRow="0" w:firstColumn="0" w:lastColumn="0" w:oddVBand="0" w:evenVBand="0" w:oddHBand="1" w:evenHBand="0" w:firstRowFirstColumn="0" w:firstRowLastColumn="0" w:lastRowFirstColumn="0" w:lastRowLastColumn="0"/>
          <w:wAfter w:w="6" w:type="pct"/>
        </w:trPr>
        <w:tc>
          <w:tcPr>
            <w:cnfStyle w:val="001000000000" w:firstRow="0" w:lastRow="0" w:firstColumn="1" w:lastColumn="0" w:oddVBand="0" w:evenVBand="0" w:oddHBand="0" w:evenHBand="0" w:firstRowFirstColumn="0" w:firstRowLastColumn="0" w:lastRowFirstColumn="0" w:lastRowLastColumn="0"/>
            <w:tcW w:w="1354" w:type="pct"/>
          </w:tcPr>
          <w:p w14:paraId="48AA8651" w14:textId="77777777" w:rsidR="00FD4E23" w:rsidRPr="00271A9D" w:rsidRDefault="00FD4E23" w:rsidP="00AC15BB">
            <w:pPr>
              <w:rPr>
                <w:b w:val="0"/>
              </w:rPr>
            </w:pPr>
            <w:r w:rsidRPr="00271A9D">
              <w:rPr>
                <w:b w:val="0"/>
              </w:rPr>
              <w:t>FiberConnect 500Mbit</w:t>
            </w:r>
          </w:p>
        </w:tc>
        <w:tc>
          <w:tcPr>
            <w:tcW w:w="2009" w:type="pct"/>
          </w:tcPr>
          <w:p w14:paraId="50EF9AA1" w14:textId="77777777" w:rsidR="00FD4E23" w:rsidRPr="00271A9D" w:rsidRDefault="002F0F98" w:rsidP="00AC15BB">
            <w:pPr>
              <w:cnfStyle w:val="000000100000" w:firstRow="0" w:lastRow="0" w:firstColumn="0" w:lastColumn="0" w:oddVBand="0" w:evenVBand="0" w:oddHBand="1" w:evenHBand="0" w:firstRowFirstColumn="0" w:firstRowLastColumn="0" w:lastRowFirstColumn="0" w:lastRowLastColumn="0"/>
            </w:pPr>
            <w:r>
              <w:t>500/500</w:t>
            </w:r>
          </w:p>
        </w:tc>
        <w:tc>
          <w:tcPr>
            <w:tcW w:w="701" w:type="pct"/>
          </w:tcPr>
          <w:p w14:paraId="130BFE17" w14:textId="77777777" w:rsidR="00FD4E23" w:rsidRPr="00271A9D" w:rsidRDefault="00FD4E23" w:rsidP="00AC15BB">
            <w:pPr>
              <w:cnfStyle w:val="000000100000" w:firstRow="0" w:lastRow="0" w:firstColumn="0" w:lastColumn="0" w:oddVBand="0" w:evenVBand="0" w:oddHBand="1" w:evenHBand="0" w:firstRowFirstColumn="0" w:firstRowLastColumn="0" w:lastRowFirstColumn="0" w:lastRowLastColumn="0"/>
            </w:pPr>
            <w:r w:rsidRPr="00271A9D">
              <w:t>monatlich</w:t>
            </w:r>
          </w:p>
        </w:tc>
        <w:tc>
          <w:tcPr>
            <w:tcW w:w="930" w:type="pct"/>
          </w:tcPr>
          <w:p w14:paraId="4E1F6589" w14:textId="77777777" w:rsidR="00FD4E23" w:rsidRPr="00271A9D" w:rsidRDefault="00FD4E23" w:rsidP="00AC15BB">
            <w:pPr>
              <w:jc w:val="right"/>
              <w:cnfStyle w:val="000000100000" w:firstRow="0" w:lastRow="0" w:firstColumn="0" w:lastColumn="0" w:oddVBand="0" w:evenVBand="0" w:oddHBand="1" w:evenHBand="0" w:firstRowFirstColumn="0" w:firstRowLastColumn="0" w:lastRowFirstColumn="0" w:lastRowLastColumn="0"/>
            </w:pPr>
            <w:r w:rsidRPr="00271A9D">
              <w:t>€ 99,90</w:t>
            </w:r>
          </w:p>
        </w:tc>
      </w:tr>
      <w:tr w:rsidR="00FD4E23" w:rsidRPr="00240482" w14:paraId="308D6DBB" w14:textId="77777777" w:rsidTr="002F0F98">
        <w:trPr>
          <w:gridAfter w:val="1"/>
          <w:wAfter w:w="6" w:type="pct"/>
        </w:trPr>
        <w:tc>
          <w:tcPr>
            <w:cnfStyle w:val="001000000000" w:firstRow="0" w:lastRow="0" w:firstColumn="1" w:lastColumn="0" w:oddVBand="0" w:evenVBand="0" w:oddHBand="0" w:evenHBand="0" w:firstRowFirstColumn="0" w:firstRowLastColumn="0" w:lastRowFirstColumn="0" w:lastRowLastColumn="0"/>
            <w:tcW w:w="4994" w:type="pct"/>
            <w:gridSpan w:val="4"/>
          </w:tcPr>
          <w:p w14:paraId="4CECB94C" w14:textId="77777777" w:rsidR="00FD4E23" w:rsidRPr="00240482" w:rsidRDefault="00FD4E23" w:rsidP="00A774EF">
            <w:pPr>
              <w:spacing w:before="120" w:after="0"/>
            </w:pPr>
            <w:r w:rsidRPr="00240482">
              <w:t>Allgemeine Produktinformationen</w:t>
            </w:r>
          </w:p>
        </w:tc>
      </w:tr>
      <w:tr w:rsidR="00FD4E23" w:rsidRPr="00271A9D" w14:paraId="27807FB0" w14:textId="77777777" w:rsidTr="002F0F98">
        <w:trPr>
          <w:gridAfter w:val="1"/>
          <w:cnfStyle w:val="000000100000" w:firstRow="0" w:lastRow="0" w:firstColumn="0" w:lastColumn="0" w:oddVBand="0" w:evenVBand="0" w:oddHBand="1" w:evenHBand="0" w:firstRowFirstColumn="0" w:firstRowLastColumn="0" w:lastRowFirstColumn="0" w:lastRowLastColumn="0"/>
          <w:wAfter w:w="6" w:type="pct"/>
        </w:trPr>
        <w:tc>
          <w:tcPr>
            <w:cnfStyle w:val="001000000000" w:firstRow="0" w:lastRow="0" w:firstColumn="1" w:lastColumn="0" w:oddVBand="0" w:evenVBand="0" w:oddHBand="0" w:evenHBand="0" w:firstRowFirstColumn="0" w:firstRowLastColumn="0" w:lastRowFirstColumn="0" w:lastRowLastColumn="0"/>
            <w:tcW w:w="4994" w:type="pct"/>
            <w:gridSpan w:val="4"/>
          </w:tcPr>
          <w:p w14:paraId="3CB75F99" w14:textId="77777777" w:rsidR="00FD4E23" w:rsidRPr="00271A9D" w:rsidRDefault="00FD4E23" w:rsidP="00AC15BB">
            <w:pPr>
              <w:pStyle w:val="KeinLeerraum"/>
              <w:rPr>
                <w:b w:val="0"/>
              </w:rPr>
            </w:pPr>
            <w:r w:rsidRPr="00271A9D">
              <w:rPr>
                <w:b w:val="0"/>
              </w:rPr>
              <w:lastRenderedPageBreak/>
              <w:t>Echte Flatrate ohne jede Zeit-, Volumenbegrenzung oder Drosselung</w:t>
            </w:r>
          </w:p>
          <w:p w14:paraId="61DB410E" w14:textId="77777777" w:rsidR="00FD4E23" w:rsidRPr="00271A9D" w:rsidRDefault="004660EC" w:rsidP="00AC15BB">
            <w:pPr>
              <w:pStyle w:val="KeinLeerraum"/>
              <w:rPr>
                <w:b w:val="0"/>
              </w:rPr>
            </w:pPr>
            <w:r>
              <w:rPr>
                <w:b w:val="0"/>
              </w:rPr>
              <w:t>5</w:t>
            </w:r>
            <w:r w:rsidR="00FD4E23" w:rsidRPr="00271A9D">
              <w:rPr>
                <w:b w:val="0"/>
              </w:rPr>
              <w:t xml:space="preserve"> Mailboxen (15 E-Mail Adressen) inkl. kostenlosem Spamfilter und Antiviren-Schutz </w:t>
            </w:r>
          </w:p>
          <w:p w14:paraId="335B9313" w14:textId="77777777" w:rsidR="00FD4E23" w:rsidRPr="00271A9D" w:rsidRDefault="00FD4E23" w:rsidP="00AC15BB">
            <w:pPr>
              <w:pStyle w:val="KeinLeerraum"/>
              <w:rPr>
                <w:b w:val="0"/>
              </w:rPr>
            </w:pPr>
            <w:r w:rsidRPr="00271A9D">
              <w:rPr>
                <w:b w:val="0"/>
              </w:rPr>
              <w:t>1 GB Speicherplatz pro Mailbox</w:t>
            </w:r>
          </w:p>
          <w:p w14:paraId="3D8C36EB" w14:textId="77777777" w:rsidR="00AE72C0" w:rsidRDefault="00AE72C0" w:rsidP="00AC15BB">
            <w:pPr>
              <w:pStyle w:val="KeinLeerraum"/>
              <w:rPr>
                <w:b w:val="0"/>
              </w:rPr>
            </w:pPr>
            <w:r w:rsidRPr="00AE72C0">
              <w:rPr>
                <w:b w:val="0"/>
              </w:rPr>
              <w:t>1 dynamische IP-Adresse (auf Wunsch auch statische IP-Adresse möglich)</w:t>
            </w:r>
          </w:p>
          <w:p w14:paraId="5C5AE65D" w14:textId="41A3A20A" w:rsidR="00FD4E23" w:rsidRPr="00F6035D" w:rsidRDefault="00FD4E23" w:rsidP="00AC15BB">
            <w:pPr>
              <w:pStyle w:val="KeinLeerraum"/>
              <w:rPr>
                <w:b w:val="0"/>
              </w:rPr>
            </w:pPr>
            <w:r>
              <w:rPr>
                <w:b w:val="0"/>
              </w:rPr>
              <w:t xml:space="preserve">Servicepauschale von </w:t>
            </w:r>
            <w:r w:rsidR="00441315">
              <w:rPr>
                <w:b w:val="0"/>
              </w:rPr>
              <w:t>€ 1,25 monatlich</w:t>
            </w:r>
          </w:p>
          <w:p w14:paraId="26445BBF" w14:textId="77777777" w:rsidR="00FD4E23" w:rsidRPr="00271A9D" w:rsidRDefault="00FD4E23" w:rsidP="00AC15BB">
            <w:pPr>
              <w:pStyle w:val="KeinLeerraum"/>
              <w:rPr>
                <w:b w:val="0"/>
              </w:rPr>
            </w:pPr>
            <w:r w:rsidRPr="00271A9D">
              <w:rPr>
                <w:b w:val="0"/>
              </w:rPr>
              <w:t>Keine Mindestvertragsdauer</w:t>
            </w:r>
          </w:p>
        </w:tc>
      </w:tr>
    </w:tbl>
    <w:p w14:paraId="07AF397D" w14:textId="77777777" w:rsidR="00FD4E23" w:rsidRPr="00BA562C" w:rsidRDefault="00FD4E23" w:rsidP="00FD4E23">
      <w:pPr>
        <w:pStyle w:val="berschrift1"/>
        <w:numPr>
          <w:ilvl w:val="0"/>
          <w:numId w:val="0"/>
        </w:numPr>
      </w:pPr>
      <w:r w:rsidRPr="00BA562C">
        <w:t xml:space="preserve">Tarifentgelte </w:t>
      </w:r>
      <w:r>
        <w:t>Kabelfernsehanschluss in Grein</w:t>
      </w:r>
    </w:p>
    <w:tbl>
      <w:tblPr>
        <w:tblStyle w:val="EinfacheTabelle2"/>
        <w:tblW w:w="5000" w:type="pct"/>
        <w:tblLook w:val="04A0" w:firstRow="1" w:lastRow="0" w:firstColumn="1" w:lastColumn="0" w:noHBand="0" w:noVBand="1"/>
      </w:tblPr>
      <w:tblGrid>
        <w:gridCol w:w="5844"/>
        <w:gridCol w:w="1528"/>
        <w:gridCol w:w="1689"/>
        <w:gridCol w:w="11"/>
      </w:tblGrid>
      <w:tr w:rsidR="002F0F98" w:rsidRPr="00240482" w14:paraId="6746DF5D" w14:textId="77777777" w:rsidTr="002F0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1" w:type="pct"/>
          </w:tcPr>
          <w:p w14:paraId="683D2CE0" w14:textId="77777777" w:rsidR="002F0F98" w:rsidRPr="00A774EF" w:rsidRDefault="002F0F98" w:rsidP="00AC15BB">
            <w:pPr>
              <w:spacing w:before="60" w:after="60" w:line="240" w:lineRule="auto"/>
              <w:rPr>
                <w:lang w:val="en-GB"/>
              </w:rPr>
            </w:pPr>
            <w:r w:rsidRPr="00240482">
              <w:t>Produkt</w:t>
            </w:r>
          </w:p>
        </w:tc>
        <w:tc>
          <w:tcPr>
            <w:tcW w:w="842" w:type="pct"/>
          </w:tcPr>
          <w:p w14:paraId="0DEF7D9F" w14:textId="77777777" w:rsidR="002F0F98" w:rsidRPr="00A774EF" w:rsidRDefault="002F0F98" w:rsidP="00AC15BB">
            <w:pPr>
              <w:spacing w:before="60" w:after="60" w:line="240" w:lineRule="auto"/>
              <w:cnfStyle w:val="100000000000" w:firstRow="1" w:lastRow="0" w:firstColumn="0" w:lastColumn="0" w:oddVBand="0" w:evenVBand="0" w:oddHBand="0" w:evenHBand="0" w:firstRowFirstColumn="0" w:firstRowLastColumn="0" w:lastRowFirstColumn="0" w:lastRowLastColumn="0"/>
              <w:rPr>
                <w:lang w:val="en-GB"/>
              </w:rPr>
            </w:pPr>
          </w:p>
        </w:tc>
        <w:tc>
          <w:tcPr>
            <w:tcW w:w="937" w:type="pct"/>
            <w:gridSpan w:val="2"/>
          </w:tcPr>
          <w:p w14:paraId="37B2F3FC" w14:textId="77777777" w:rsidR="002F0F98" w:rsidRPr="00240482" w:rsidRDefault="002F0F98" w:rsidP="00AC15BB">
            <w:pPr>
              <w:spacing w:before="60" w:after="60" w:line="240" w:lineRule="auto"/>
              <w:cnfStyle w:val="100000000000" w:firstRow="1" w:lastRow="0" w:firstColumn="0" w:lastColumn="0" w:oddVBand="0" w:evenVBand="0" w:oddHBand="0" w:evenHBand="0" w:firstRowFirstColumn="0" w:firstRowLastColumn="0" w:lastRowFirstColumn="0" w:lastRowLastColumn="0"/>
            </w:pPr>
            <w:r>
              <w:t>Preis</w:t>
            </w:r>
          </w:p>
        </w:tc>
      </w:tr>
      <w:tr w:rsidR="002F0F98" w:rsidRPr="00271A9D" w14:paraId="40E03ACD" w14:textId="77777777" w:rsidTr="002F0F98">
        <w:trPr>
          <w:gridAfter w:val="1"/>
          <w:cnfStyle w:val="000000100000" w:firstRow="0" w:lastRow="0" w:firstColumn="0" w:lastColumn="0" w:oddVBand="0" w:evenVBand="0" w:oddHBand="1" w:evenHBand="0" w:firstRowFirstColumn="0" w:firstRowLastColumn="0" w:lastRowFirstColumn="0" w:lastRowLastColumn="0"/>
          <w:wAfter w:w="6" w:type="pct"/>
        </w:trPr>
        <w:tc>
          <w:tcPr>
            <w:cnfStyle w:val="001000000000" w:firstRow="0" w:lastRow="0" w:firstColumn="1" w:lastColumn="0" w:oddVBand="0" w:evenVBand="0" w:oddHBand="0" w:evenHBand="0" w:firstRowFirstColumn="0" w:firstRowLastColumn="0" w:lastRowFirstColumn="0" w:lastRowLastColumn="0"/>
            <w:tcW w:w="3221" w:type="pct"/>
          </w:tcPr>
          <w:p w14:paraId="24F3E44E" w14:textId="77777777" w:rsidR="002F0F98" w:rsidRPr="00271A9D" w:rsidRDefault="002F0F98" w:rsidP="00AC15BB">
            <w:pPr>
              <w:pStyle w:val="KeinLeerraum"/>
              <w:rPr>
                <w:b w:val="0"/>
              </w:rPr>
            </w:pPr>
            <w:r>
              <w:rPr>
                <w:b w:val="0"/>
              </w:rPr>
              <w:t>Kabelfernsehanschluss</w:t>
            </w:r>
          </w:p>
        </w:tc>
        <w:tc>
          <w:tcPr>
            <w:tcW w:w="842" w:type="pct"/>
          </w:tcPr>
          <w:p w14:paraId="3B8A3EEE" w14:textId="77777777" w:rsidR="002F0F98" w:rsidRPr="00271A9D" w:rsidRDefault="002F0F98" w:rsidP="00AC15BB">
            <w:pPr>
              <w:pStyle w:val="KeinLeerraum"/>
              <w:cnfStyle w:val="000000100000" w:firstRow="0" w:lastRow="0" w:firstColumn="0" w:lastColumn="0" w:oddVBand="0" w:evenVBand="0" w:oddHBand="1" w:evenHBand="0" w:firstRowFirstColumn="0" w:firstRowLastColumn="0" w:lastRowFirstColumn="0" w:lastRowLastColumn="0"/>
              <w:rPr>
                <w:b/>
              </w:rPr>
            </w:pPr>
            <w:r w:rsidRPr="00271A9D">
              <w:t>monatlich</w:t>
            </w:r>
          </w:p>
        </w:tc>
        <w:tc>
          <w:tcPr>
            <w:tcW w:w="931" w:type="pct"/>
          </w:tcPr>
          <w:p w14:paraId="419D0BF3" w14:textId="77777777" w:rsidR="002F0F98" w:rsidRPr="00271A9D" w:rsidRDefault="002F0F98" w:rsidP="00AC15BB">
            <w:pPr>
              <w:pStyle w:val="KeinLeerraum"/>
              <w:jc w:val="right"/>
              <w:cnfStyle w:val="000000100000" w:firstRow="0" w:lastRow="0" w:firstColumn="0" w:lastColumn="0" w:oddVBand="0" w:evenVBand="0" w:oddHBand="1" w:evenHBand="0" w:firstRowFirstColumn="0" w:firstRowLastColumn="0" w:lastRowFirstColumn="0" w:lastRowLastColumn="0"/>
              <w:rPr>
                <w:b/>
              </w:rPr>
            </w:pPr>
            <w:r w:rsidRPr="00271A9D">
              <w:t xml:space="preserve">€ </w:t>
            </w:r>
            <w:r>
              <w:t>1</w:t>
            </w:r>
            <w:r w:rsidR="00441315">
              <w:t>4</w:t>
            </w:r>
            <w:r>
              <w:t>,</w:t>
            </w:r>
            <w:r w:rsidRPr="00271A9D">
              <w:t>90</w:t>
            </w:r>
          </w:p>
        </w:tc>
      </w:tr>
      <w:tr w:rsidR="002F0F98" w:rsidRPr="00240482" w14:paraId="30507B91" w14:textId="77777777" w:rsidTr="00AC15BB">
        <w:trPr>
          <w:gridAfter w:val="1"/>
          <w:wAfter w:w="6" w:type="pct"/>
        </w:trPr>
        <w:tc>
          <w:tcPr>
            <w:cnfStyle w:val="001000000000" w:firstRow="0" w:lastRow="0" w:firstColumn="1" w:lastColumn="0" w:oddVBand="0" w:evenVBand="0" w:oddHBand="0" w:evenHBand="0" w:firstRowFirstColumn="0" w:firstRowLastColumn="0" w:lastRowFirstColumn="0" w:lastRowLastColumn="0"/>
            <w:tcW w:w="4994" w:type="pct"/>
            <w:gridSpan w:val="3"/>
          </w:tcPr>
          <w:p w14:paraId="753C95EC" w14:textId="77777777" w:rsidR="002F0F98" w:rsidRPr="00240482" w:rsidRDefault="002F0F98" w:rsidP="00AC15BB">
            <w:pPr>
              <w:spacing w:before="120" w:after="0"/>
            </w:pPr>
            <w:r w:rsidRPr="00240482">
              <w:t>Allgemeine Produktinformationen</w:t>
            </w:r>
          </w:p>
        </w:tc>
      </w:tr>
      <w:tr w:rsidR="00FD4E23" w:rsidRPr="00271A9D" w14:paraId="357489F9" w14:textId="77777777" w:rsidTr="002F0F98">
        <w:trPr>
          <w:gridAfter w:val="1"/>
          <w:cnfStyle w:val="000000100000" w:firstRow="0" w:lastRow="0" w:firstColumn="0" w:lastColumn="0" w:oddVBand="0" w:evenVBand="0" w:oddHBand="1" w:evenHBand="0" w:firstRowFirstColumn="0" w:firstRowLastColumn="0" w:lastRowFirstColumn="0" w:lastRowLastColumn="0"/>
          <w:wAfter w:w="6" w:type="pct"/>
        </w:trPr>
        <w:tc>
          <w:tcPr>
            <w:cnfStyle w:val="001000000000" w:firstRow="0" w:lastRow="0" w:firstColumn="1" w:lastColumn="0" w:oddVBand="0" w:evenVBand="0" w:oddHBand="0" w:evenHBand="0" w:firstRowFirstColumn="0" w:firstRowLastColumn="0" w:lastRowFirstColumn="0" w:lastRowLastColumn="0"/>
            <w:tcW w:w="4994" w:type="pct"/>
            <w:gridSpan w:val="3"/>
          </w:tcPr>
          <w:p w14:paraId="1AA134D5" w14:textId="77777777" w:rsidR="00FD4E23" w:rsidRPr="00271A9D" w:rsidRDefault="00FD4E23" w:rsidP="00AC15BB">
            <w:pPr>
              <w:pStyle w:val="KeinLeerraum"/>
              <w:rPr>
                <w:b w:val="0"/>
              </w:rPr>
            </w:pPr>
            <w:r w:rsidRPr="00A57DCF">
              <w:rPr>
                <w:b w:val="0"/>
              </w:rPr>
              <w:t>Betriebsgebühr für Kabel-TV inkl. Künstlersozialversicherungsabgabe, AKM, Literar Mechana sowie Wartungs- und Instandhaltungskosten am Kabel</w:t>
            </w:r>
            <w:r>
              <w:rPr>
                <w:b w:val="0"/>
              </w:rPr>
              <w:t>-TV Netz bis zum Übergabepunkt.</w:t>
            </w:r>
          </w:p>
        </w:tc>
      </w:tr>
    </w:tbl>
    <w:p w14:paraId="6AF11F6D" w14:textId="4CA3A79E" w:rsidR="00AE72C0" w:rsidRPr="00BA562C" w:rsidRDefault="00AE72C0" w:rsidP="00AE72C0">
      <w:pPr>
        <w:pStyle w:val="berschrift1"/>
        <w:numPr>
          <w:ilvl w:val="0"/>
          <w:numId w:val="0"/>
        </w:numPr>
      </w:pPr>
      <w:r w:rsidRPr="00BA562C">
        <w:t xml:space="preserve">Tarifentgelte </w:t>
      </w:r>
      <w:r>
        <w:t>FiberTV – IPTV-Fernsehen</w:t>
      </w:r>
      <w:r>
        <w:tab/>
      </w:r>
    </w:p>
    <w:tbl>
      <w:tblPr>
        <w:tblStyle w:val="EinfacheTabelle2"/>
        <w:tblW w:w="5000" w:type="pct"/>
        <w:tblLook w:val="04A0" w:firstRow="1" w:lastRow="0" w:firstColumn="1" w:lastColumn="0" w:noHBand="0" w:noVBand="1"/>
      </w:tblPr>
      <w:tblGrid>
        <w:gridCol w:w="5844"/>
        <w:gridCol w:w="1528"/>
        <w:gridCol w:w="1689"/>
        <w:gridCol w:w="11"/>
      </w:tblGrid>
      <w:tr w:rsidR="00AE72C0" w:rsidRPr="00240482" w14:paraId="1203B79E" w14:textId="77777777" w:rsidTr="00CA64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1" w:type="pct"/>
          </w:tcPr>
          <w:p w14:paraId="3F4F865E" w14:textId="77777777" w:rsidR="00AE72C0" w:rsidRPr="00A774EF" w:rsidRDefault="00AE72C0" w:rsidP="00CA645F">
            <w:pPr>
              <w:spacing w:before="60" w:after="60" w:line="240" w:lineRule="auto"/>
              <w:rPr>
                <w:lang w:val="en-GB"/>
              </w:rPr>
            </w:pPr>
            <w:r w:rsidRPr="00240482">
              <w:t>Produkt</w:t>
            </w:r>
          </w:p>
        </w:tc>
        <w:tc>
          <w:tcPr>
            <w:tcW w:w="842" w:type="pct"/>
          </w:tcPr>
          <w:p w14:paraId="68E2A208" w14:textId="77777777" w:rsidR="00AE72C0" w:rsidRPr="00A774EF" w:rsidRDefault="00AE72C0" w:rsidP="00CA645F">
            <w:pPr>
              <w:spacing w:before="60" w:after="60" w:line="240" w:lineRule="auto"/>
              <w:cnfStyle w:val="100000000000" w:firstRow="1" w:lastRow="0" w:firstColumn="0" w:lastColumn="0" w:oddVBand="0" w:evenVBand="0" w:oddHBand="0" w:evenHBand="0" w:firstRowFirstColumn="0" w:firstRowLastColumn="0" w:lastRowFirstColumn="0" w:lastRowLastColumn="0"/>
              <w:rPr>
                <w:lang w:val="en-GB"/>
              </w:rPr>
            </w:pPr>
          </w:p>
        </w:tc>
        <w:tc>
          <w:tcPr>
            <w:tcW w:w="937" w:type="pct"/>
            <w:gridSpan w:val="2"/>
          </w:tcPr>
          <w:p w14:paraId="596EFD99" w14:textId="77777777" w:rsidR="00AE72C0" w:rsidRPr="00240482" w:rsidRDefault="00AE72C0" w:rsidP="00CA645F">
            <w:pPr>
              <w:spacing w:before="60" w:after="60" w:line="240" w:lineRule="auto"/>
              <w:cnfStyle w:val="100000000000" w:firstRow="1" w:lastRow="0" w:firstColumn="0" w:lastColumn="0" w:oddVBand="0" w:evenVBand="0" w:oddHBand="0" w:evenHBand="0" w:firstRowFirstColumn="0" w:firstRowLastColumn="0" w:lastRowFirstColumn="0" w:lastRowLastColumn="0"/>
            </w:pPr>
            <w:r>
              <w:t>Preis</w:t>
            </w:r>
          </w:p>
        </w:tc>
      </w:tr>
      <w:tr w:rsidR="00AE72C0" w:rsidRPr="00271A9D" w14:paraId="17508C23" w14:textId="77777777" w:rsidTr="00CA645F">
        <w:trPr>
          <w:gridAfter w:val="1"/>
          <w:cnfStyle w:val="000000100000" w:firstRow="0" w:lastRow="0" w:firstColumn="0" w:lastColumn="0" w:oddVBand="0" w:evenVBand="0" w:oddHBand="1" w:evenHBand="0" w:firstRowFirstColumn="0" w:firstRowLastColumn="0" w:lastRowFirstColumn="0" w:lastRowLastColumn="0"/>
          <w:wAfter w:w="6" w:type="pct"/>
        </w:trPr>
        <w:tc>
          <w:tcPr>
            <w:cnfStyle w:val="001000000000" w:firstRow="0" w:lastRow="0" w:firstColumn="1" w:lastColumn="0" w:oddVBand="0" w:evenVBand="0" w:oddHBand="0" w:evenHBand="0" w:firstRowFirstColumn="0" w:firstRowLastColumn="0" w:lastRowFirstColumn="0" w:lastRowLastColumn="0"/>
            <w:tcW w:w="3221" w:type="pct"/>
          </w:tcPr>
          <w:p w14:paraId="78D7E12D" w14:textId="53590E2D" w:rsidR="00AE72C0" w:rsidRPr="00271A9D" w:rsidRDefault="00AE72C0" w:rsidP="00CA645F">
            <w:pPr>
              <w:pStyle w:val="KeinLeerraum"/>
              <w:rPr>
                <w:b w:val="0"/>
              </w:rPr>
            </w:pPr>
            <w:r>
              <w:rPr>
                <w:b w:val="0"/>
              </w:rPr>
              <w:t xml:space="preserve">FiberTV Basis-Anschluss - </w:t>
            </w:r>
            <w:r w:rsidRPr="00AE72C0">
              <w:rPr>
                <w:b w:val="0"/>
              </w:rPr>
              <w:t>Dienst für erste STB</w:t>
            </w:r>
          </w:p>
        </w:tc>
        <w:tc>
          <w:tcPr>
            <w:tcW w:w="842" w:type="pct"/>
          </w:tcPr>
          <w:p w14:paraId="0CE672DD" w14:textId="77777777" w:rsidR="00AE72C0" w:rsidRPr="00271A9D" w:rsidRDefault="00AE72C0" w:rsidP="00CA645F">
            <w:pPr>
              <w:pStyle w:val="KeinLeerraum"/>
              <w:cnfStyle w:val="000000100000" w:firstRow="0" w:lastRow="0" w:firstColumn="0" w:lastColumn="0" w:oddVBand="0" w:evenVBand="0" w:oddHBand="1" w:evenHBand="0" w:firstRowFirstColumn="0" w:firstRowLastColumn="0" w:lastRowFirstColumn="0" w:lastRowLastColumn="0"/>
              <w:rPr>
                <w:b/>
              </w:rPr>
            </w:pPr>
            <w:r w:rsidRPr="00271A9D">
              <w:t>monatlich</w:t>
            </w:r>
          </w:p>
        </w:tc>
        <w:tc>
          <w:tcPr>
            <w:tcW w:w="931" w:type="pct"/>
          </w:tcPr>
          <w:p w14:paraId="7FD130F8" w14:textId="77777777" w:rsidR="00AE72C0" w:rsidRPr="00271A9D" w:rsidRDefault="00AE72C0" w:rsidP="00CA645F">
            <w:pPr>
              <w:pStyle w:val="KeinLeerraum"/>
              <w:jc w:val="right"/>
              <w:cnfStyle w:val="000000100000" w:firstRow="0" w:lastRow="0" w:firstColumn="0" w:lastColumn="0" w:oddVBand="0" w:evenVBand="0" w:oddHBand="1" w:evenHBand="0" w:firstRowFirstColumn="0" w:firstRowLastColumn="0" w:lastRowFirstColumn="0" w:lastRowLastColumn="0"/>
              <w:rPr>
                <w:b/>
              </w:rPr>
            </w:pPr>
            <w:r>
              <w:t>€ 9,90</w:t>
            </w:r>
          </w:p>
        </w:tc>
      </w:tr>
      <w:tr w:rsidR="00AE72C0" w:rsidRPr="00271A9D" w14:paraId="6853A4B9" w14:textId="77777777" w:rsidTr="00CA645F">
        <w:trPr>
          <w:gridAfter w:val="1"/>
          <w:wAfter w:w="6" w:type="pct"/>
        </w:trPr>
        <w:tc>
          <w:tcPr>
            <w:cnfStyle w:val="001000000000" w:firstRow="0" w:lastRow="0" w:firstColumn="1" w:lastColumn="0" w:oddVBand="0" w:evenVBand="0" w:oddHBand="0" w:evenHBand="0" w:firstRowFirstColumn="0" w:firstRowLastColumn="0" w:lastRowFirstColumn="0" w:lastRowLastColumn="0"/>
            <w:tcW w:w="3221" w:type="pct"/>
          </w:tcPr>
          <w:p w14:paraId="5C902FA2" w14:textId="77777777" w:rsidR="008A59D5" w:rsidRDefault="00AE72C0" w:rsidP="00CA645F">
            <w:pPr>
              <w:pStyle w:val="KeinLeerraum"/>
              <w:rPr>
                <w:b w:val="0"/>
              </w:rPr>
            </w:pPr>
            <w:r>
              <w:rPr>
                <w:b w:val="0"/>
              </w:rPr>
              <w:t>FiberTV Premium-Anschluss</w:t>
            </w:r>
          </w:p>
          <w:p w14:paraId="18BC2602" w14:textId="77777777" w:rsidR="008A59D5" w:rsidRPr="008A59D5" w:rsidRDefault="00AE72C0" w:rsidP="00CA645F">
            <w:pPr>
              <w:pStyle w:val="KeinLeerraum"/>
              <w:rPr>
                <w:b w:val="0"/>
                <w:sz w:val="20"/>
              </w:rPr>
            </w:pPr>
            <w:r w:rsidRPr="008A59D5">
              <w:rPr>
                <w:b w:val="0"/>
                <w:sz w:val="20"/>
              </w:rPr>
              <w:t xml:space="preserve">Basis-Anschluss </w:t>
            </w:r>
            <w:r w:rsidR="008A59D5" w:rsidRPr="008A59D5">
              <w:rPr>
                <w:b w:val="0"/>
                <w:sz w:val="20"/>
              </w:rPr>
              <w:t>zusätzlich:</w:t>
            </w:r>
          </w:p>
          <w:p w14:paraId="7559BD00" w14:textId="77777777" w:rsidR="008A59D5" w:rsidRPr="008A59D5" w:rsidRDefault="00AE72C0" w:rsidP="008A59D5">
            <w:pPr>
              <w:pStyle w:val="KeinLeerraum"/>
              <w:numPr>
                <w:ilvl w:val="0"/>
                <w:numId w:val="16"/>
              </w:numPr>
              <w:ind w:left="318"/>
              <w:rPr>
                <w:b w:val="0"/>
                <w:sz w:val="20"/>
              </w:rPr>
            </w:pPr>
            <w:r w:rsidRPr="008A59D5">
              <w:rPr>
                <w:b w:val="0"/>
                <w:sz w:val="20"/>
              </w:rPr>
              <w:t>nPVR Speicherplatz (P7S1 und RTL nur SD) jeweils 20h;</w:t>
            </w:r>
          </w:p>
          <w:p w14:paraId="51A5B11D" w14:textId="2520C607" w:rsidR="00AE72C0" w:rsidRPr="00271A9D" w:rsidRDefault="00AE72C0" w:rsidP="008A59D5">
            <w:pPr>
              <w:pStyle w:val="KeinLeerraum"/>
              <w:numPr>
                <w:ilvl w:val="0"/>
                <w:numId w:val="16"/>
              </w:numPr>
              <w:ind w:left="318"/>
              <w:rPr>
                <w:b w:val="0"/>
              </w:rPr>
            </w:pPr>
            <w:r w:rsidRPr="008A59D5">
              <w:rPr>
                <w:b w:val="0"/>
                <w:sz w:val="20"/>
              </w:rPr>
              <w:t>Replay Speicherplatz 44 Sender 30h;</w:t>
            </w:r>
          </w:p>
        </w:tc>
        <w:tc>
          <w:tcPr>
            <w:tcW w:w="842" w:type="pct"/>
          </w:tcPr>
          <w:p w14:paraId="5C888ECF" w14:textId="77777777" w:rsidR="00AE72C0" w:rsidRPr="00271A9D" w:rsidRDefault="00AE72C0" w:rsidP="00CA645F">
            <w:pPr>
              <w:pStyle w:val="KeinLeerraum"/>
              <w:cnfStyle w:val="000000000000" w:firstRow="0" w:lastRow="0" w:firstColumn="0" w:lastColumn="0" w:oddVBand="0" w:evenVBand="0" w:oddHBand="0" w:evenHBand="0" w:firstRowFirstColumn="0" w:firstRowLastColumn="0" w:lastRowFirstColumn="0" w:lastRowLastColumn="0"/>
              <w:rPr>
                <w:b/>
              </w:rPr>
            </w:pPr>
            <w:r w:rsidRPr="00271A9D">
              <w:t>monatlich</w:t>
            </w:r>
          </w:p>
        </w:tc>
        <w:tc>
          <w:tcPr>
            <w:tcW w:w="931" w:type="pct"/>
          </w:tcPr>
          <w:p w14:paraId="7DDB7CE7" w14:textId="1BE39799" w:rsidR="00AE72C0" w:rsidRPr="00271A9D" w:rsidRDefault="00AE72C0" w:rsidP="00CA645F">
            <w:pPr>
              <w:pStyle w:val="KeinLeerraum"/>
              <w:jc w:val="right"/>
              <w:cnfStyle w:val="000000000000" w:firstRow="0" w:lastRow="0" w:firstColumn="0" w:lastColumn="0" w:oddVBand="0" w:evenVBand="0" w:oddHBand="0" w:evenHBand="0" w:firstRowFirstColumn="0" w:firstRowLastColumn="0" w:lastRowFirstColumn="0" w:lastRowLastColumn="0"/>
              <w:rPr>
                <w:b/>
              </w:rPr>
            </w:pPr>
            <w:r>
              <w:t>€ 14,90</w:t>
            </w:r>
          </w:p>
        </w:tc>
      </w:tr>
      <w:tr w:rsidR="00AE72C0" w:rsidRPr="00271A9D" w14:paraId="31238E4B" w14:textId="77777777" w:rsidTr="00CA645F">
        <w:trPr>
          <w:gridAfter w:val="1"/>
          <w:cnfStyle w:val="000000100000" w:firstRow="0" w:lastRow="0" w:firstColumn="0" w:lastColumn="0" w:oddVBand="0" w:evenVBand="0" w:oddHBand="1" w:evenHBand="0" w:firstRowFirstColumn="0" w:firstRowLastColumn="0" w:lastRowFirstColumn="0" w:lastRowLastColumn="0"/>
          <w:wAfter w:w="6" w:type="pct"/>
        </w:trPr>
        <w:tc>
          <w:tcPr>
            <w:cnfStyle w:val="001000000000" w:firstRow="0" w:lastRow="0" w:firstColumn="1" w:lastColumn="0" w:oddVBand="0" w:evenVBand="0" w:oddHBand="0" w:evenHBand="0" w:firstRowFirstColumn="0" w:firstRowLastColumn="0" w:lastRowFirstColumn="0" w:lastRowLastColumn="0"/>
            <w:tcW w:w="3221" w:type="pct"/>
          </w:tcPr>
          <w:p w14:paraId="2D38FA60" w14:textId="77777777" w:rsidR="00AE72C0" w:rsidRDefault="00AE72C0" w:rsidP="00CA645F">
            <w:pPr>
              <w:pStyle w:val="KeinLeerraum"/>
              <w:rPr>
                <w:b w:val="0"/>
              </w:rPr>
            </w:pPr>
            <w:r>
              <w:rPr>
                <w:b w:val="0"/>
              </w:rPr>
              <w:t>FiberTV Premium+-Anschluss</w:t>
            </w:r>
          </w:p>
          <w:p w14:paraId="3013CAB3" w14:textId="0EBB7F4A" w:rsidR="008A59D5" w:rsidRPr="008A59D5" w:rsidRDefault="008A59D5" w:rsidP="008A59D5">
            <w:pPr>
              <w:pStyle w:val="KeinLeerraum"/>
              <w:rPr>
                <w:b w:val="0"/>
                <w:sz w:val="20"/>
              </w:rPr>
            </w:pPr>
            <w:r>
              <w:rPr>
                <w:b w:val="0"/>
                <w:sz w:val="20"/>
              </w:rPr>
              <w:t>Premium</w:t>
            </w:r>
            <w:r w:rsidRPr="008A59D5">
              <w:rPr>
                <w:b w:val="0"/>
                <w:sz w:val="20"/>
              </w:rPr>
              <w:t>-Anschluss zusätzlich:</w:t>
            </w:r>
          </w:p>
          <w:p w14:paraId="74EF9F80" w14:textId="237085E7" w:rsidR="008A59D5" w:rsidRPr="008A59D5" w:rsidRDefault="008A59D5" w:rsidP="008A59D5">
            <w:pPr>
              <w:pStyle w:val="KeinLeerraum"/>
              <w:numPr>
                <w:ilvl w:val="0"/>
                <w:numId w:val="16"/>
              </w:numPr>
              <w:ind w:left="318"/>
              <w:rPr>
                <w:b w:val="0"/>
                <w:sz w:val="20"/>
              </w:rPr>
            </w:pPr>
            <w:r w:rsidRPr="008A59D5">
              <w:rPr>
                <w:b w:val="0"/>
                <w:sz w:val="20"/>
              </w:rPr>
              <w:t>nPVR Speicherplatz</w:t>
            </w:r>
            <w:r>
              <w:rPr>
                <w:b w:val="0"/>
                <w:sz w:val="20"/>
              </w:rPr>
              <w:t xml:space="preserve"> (P7S1 und RTL nur SD) jeweils 5</w:t>
            </w:r>
            <w:r w:rsidRPr="008A59D5">
              <w:rPr>
                <w:b w:val="0"/>
                <w:sz w:val="20"/>
              </w:rPr>
              <w:t>0h;</w:t>
            </w:r>
          </w:p>
          <w:p w14:paraId="2AF71263" w14:textId="77777777" w:rsidR="008A59D5" w:rsidRPr="008A59D5" w:rsidRDefault="008A59D5" w:rsidP="008A59D5">
            <w:pPr>
              <w:pStyle w:val="KeinLeerraum"/>
              <w:numPr>
                <w:ilvl w:val="0"/>
                <w:numId w:val="16"/>
              </w:numPr>
              <w:ind w:left="318"/>
              <w:rPr>
                <w:b w:val="0"/>
                <w:sz w:val="20"/>
              </w:rPr>
            </w:pPr>
            <w:r>
              <w:rPr>
                <w:b w:val="0"/>
                <w:sz w:val="20"/>
              </w:rPr>
              <w:t>Replay Speicherplatz 44 Sender 7 Tage</w:t>
            </w:r>
            <w:r w:rsidRPr="008A59D5">
              <w:rPr>
                <w:b w:val="0"/>
                <w:sz w:val="20"/>
              </w:rPr>
              <w:t>;</w:t>
            </w:r>
          </w:p>
          <w:p w14:paraId="33A7E47E" w14:textId="0782E1DE" w:rsidR="008A59D5" w:rsidRPr="008A59D5" w:rsidRDefault="008A59D5" w:rsidP="008A59D5">
            <w:pPr>
              <w:pStyle w:val="KeinLeerraum"/>
              <w:numPr>
                <w:ilvl w:val="0"/>
                <w:numId w:val="16"/>
              </w:numPr>
              <w:ind w:left="318"/>
              <w:rPr>
                <w:b w:val="0"/>
              </w:rPr>
            </w:pPr>
            <w:r w:rsidRPr="008A59D5">
              <w:rPr>
                <w:b w:val="0"/>
                <w:sz w:val="20"/>
              </w:rPr>
              <w:t>Mobile Connect plus (inhouse/außer Haus)</w:t>
            </w:r>
          </w:p>
        </w:tc>
        <w:tc>
          <w:tcPr>
            <w:tcW w:w="842" w:type="pct"/>
          </w:tcPr>
          <w:p w14:paraId="4AF5832D" w14:textId="77777777" w:rsidR="00AE72C0" w:rsidRPr="00271A9D" w:rsidRDefault="00AE72C0" w:rsidP="00CA645F">
            <w:pPr>
              <w:pStyle w:val="KeinLeerraum"/>
              <w:cnfStyle w:val="000000100000" w:firstRow="0" w:lastRow="0" w:firstColumn="0" w:lastColumn="0" w:oddVBand="0" w:evenVBand="0" w:oddHBand="1" w:evenHBand="0" w:firstRowFirstColumn="0" w:firstRowLastColumn="0" w:lastRowFirstColumn="0" w:lastRowLastColumn="0"/>
              <w:rPr>
                <w:b/>
              </w:rPr>
            </w:pPr>
            <w:r w:rsidRPr="00271A9D">
              <w:t>monatlich</w:t>
            </w:r>
          </w:p>
        </w:tc>
        <w:tc>
          <w:tcPr>
            <w:tcW w:w="931" w:type="pct"/>
          </w:tcPr>
          <w:p w14:paraId="47B6212D" w14:textId="1E71BB81" w:rsidR="00AE72C0" w:rsidRPr="00271A9D" w:rsidRDefault="00AE72C0" w:rsidP="00CA645F">
            <w:pPr>
              <w:pStyle w:val="KeinLeerraum"/>
              <w:jc w:val="right"/>
              <w:cnfStyle w:val="000000100000" w:firstRow="0" w:lastRow="0" w:firstColumn="0" w:lastColumn="0" w:oddVBand="0" w:evenVBand="0" w:oddHBand="1" w:evenHBand="0" w:firstRowFirstColumn="0" w:firstRowLastColumn="0" w:lastRowFirstColumn="0" w:lastRowLastColumn="0"/>
              <w:rPr>
                <w:b/>
              </w:rPr>
            </w:pPr>
            <w:r>
              <w:t xml:space="preserve">€ </w:t>
            </w:r>
            <w:r w:rsidR="008A59D5">
              <w:t>1</w:t>
            </w:r>
            <w:r>
              <w:t>9,90</w:t>
            </w:r>
          </w:p>
        </w:tc>
      </w:tr>
      <w:tr w:rsidR="008A59D5" w:rsidRPr="00240482" w14:paraId="64ABF6DC" w14:textId="77777777" w:rsidTr="00CA645F">
        <w:tc>
          <w:tcPr>
            <w:cnfStyle w:val="001000000000" w:firstRow="0" w:lastRow="0" w:firstColumn="1" w:lastColumn="0" w:oddVBand="0" w:evenVBand="0" w:oddHBand="0" w:evenHBand="0" w:firstRowFirstColumn="0" w:firstRowLastColumn="0" w:lastRowFirstColumn="0" w:lastRowLastColumn="0"/>
            <w:tcW w:w="3221" w:type="pct"/>
          </w:tcPr>
          <w:p w14:paraId="25765BC3" w14:textId="2E7F77FE" w:rsidR="008A59D5" w:rsidRPr="00A774EF" w:rsidRDefault="008A59D5" w:rsidP="00CA645F">
            <w:pPr>
              <w:spacing w:before="60" w:after="60" w:line="240" w:lineRule="auto"/>
              <w:rPr>
                <w:lang w:val="en-GB"/>
              </w:rPr>
            </w:pPr>
            <w:r>
              <w:t>optionale Dienste</w:t>
            </w:r>
          </w:p>
        </w:tc>
        <w:tc>
          <w:tcPr>
            <w:tcW w:w="842" w:type="pct"/>
          </w:tcPr>
          <w:p w14:paraId="48AB1517" w14:textId="77777777" w:rsidR="008A59D5" w:rsidRPr="00A774EF" w:rsidRDefault="008A59D5" w:rsidP="00CA645F">
            <w:pPr>
              <w:spacing w:before="60" w:after="60" w:line="240" w:lineRule="auto"/>
              <w:cnfStyle w:val="000000000000" w:firstRow="0" w:lastRow="0" w:firstColumn="0" w:lastColumn="0" w:oddVBand="0" w:evenVBand="0" w:oddHBand="0" w:evenHBand="0" w:firstRowFirstColumn="0" w:firstRowLastColumn="0" w:lastRowFirstColumn="0" w:lastRowLastColumn="0"/>
              <w:rPr>
                <w:lang w:val="en-GB"/>
              </w:rPr>
            </w:pPr>
          </w:p>
        </w:tc>
        <w:tc>
          <w:tcPr>
            <w:tcW w:w="937" w:type="pct"/>
            <w:gridSpan w:val="2"/>
          </w:tcPr>
          <w:p w14:paraId="6654F79C" w14:textId="2408525F" w:rsidR="008A59D5" w:rsidRPr="00240482" w:rsidRDefault="008A59D5" w:rsidP="00CA645F">
            <w:pPr>
              <w:spacing w:before="60" w:after="60" w:line="240" w:lineRule="auto"/>
              <w:cnfStyle w:val="000000000000" w:firstRow="0" w:lastRow="0" w:firstColumn="0" w:lastColumn="0" w:oddVBand="0" w:evenVBand="0" w:oddHBand="0" w:evenHBand="0" w:firstRowFirstColumn="0" w:firstRowLastColumn="0" w:lastRowFirstColumn="0" w:lastRowLastColumn="0"/>
            </w:pPr>
          </w:p>
        </w:tc>
      </w:tr>
      <w:tr w:rsidR="008A59D5" w:rsidRPr="00271A9D" w14:paraId="451BAC5C" w14:textId="77777777" w:rsidTr="00CA645F">
        <w:trPr>
          <w:gridAfter w:val="1"/>
          <w:cnfStyle w:val="000000100000" w:firstRow="0" w:lastRow="0" w:firstColumn="0" w:lastColumn="0" w:oddVBand="0" w:evenVBand="0" w:oddHBand="1" w:evenHBand="0" w:firstRowFirstColumn="0" w:firstRowLastColumn="0" w:lastRowFirstColumn="0" w:lastRowLastColumn="0"/>
          <w:wAfter w:w="6" w:type="pct"/>
        </w:trPr>
        <w:tc>
          <w:tcPr>
            <w:cnfStyle w:val="001000000000" w:firstRow="0" w:lastRow="0" w:firstColumn="1" w:lastColumn="0" w:oddVBand="0" w:evenVBand="0" w:oddHBand="0" w:evenHBand="0" w:firstRowFirstColumn="0" w:firstRowLastColumn="0" w:lastRowFirstColumn="0" w:lastRowLastColumn="0"/>
            <w:tcW w:w="3221" w:type="pct"/>
          </w:tcPr>
          <w:p w14:paraId="58D8F4A2" w14:textId="77777777" w:rsidR="008A59D5" w:rsidRPr="00271A9D" w:rsidRDefault="008A59D5" w:rsidP="00CA645F">
            <w:pPr>
              <w:pStyle w:val="KeinLeerraum"/>
              <w:rPr>
                <w:b w:val="0"/>
              </w:rPr>
            </w:pPr>
            <w:r w:rsidRPr="008A59D5">
              <w:rPr>
                <w:b w:val="0"/>
              </w:rPr>
              <w:t xml:space="preserve">HD Rechte Sendergruppen P7S1 und RTL </w:t>
            </w:r>
            <w:r>
              <w:rPr>
                <w:b w:val="0"/>
              </w:rPr>
              <w:t xml:space="preserve">pro </w:t>
            </w:r>
            <w:r w:rsidRPr="008A59D5">
              <w:rPr>
                <w:b w:val="0"/>
              </w:rPr>
              <w:t>STB</w:t>
            </w:r>
          </w:p>
        </w:tc>
        <w:tc>
          <w:tcPr>
            <w:tcW w:w="842" w:type="pct"/>
          </w:tcPr>
          <w:p w14:paraId="162DBE2D" w14:textId="77777777" w:rsidR="008A59D5" w:rsidRPr="00271A9D" w:rsidRDefault="008A59D5" w:rsidP="00CA645F">
            <w:pPr>
              <w:pStyle w:val="KeinLeerraum"/>
              <w:cnfStyle w:val="000000100000" w:firstRow="0" w:lastRow="0" w:firstColumn="0" w:lastColumn="0" w:oddVBand="0" w:evenVBand="0" w:oddHBand="1" w:evenHBand="0" w:firstRowFirstColumn="0" w:firstRowLastColumn="0" w:lastRowFirstColumn="0" w:lastRowLastColumn="0"/>
              <w:rPr>
                <w:b/>
              </w:rPr>
            </w:pPr>
            <w:r w:rsidRPr="00271A9D">
              <w:t>monatlich</w:t>
            </w:r>
          </w:p>
        </w:tc>
        <w:tc>
          <w:tcPr>
            <w:tcW w:w="931" w:type="pct"/>
          </w:tcPr>
          <w:p w14:paraId="73E57739" w14:textId="77777777" w:rsidR="008A59D5" w:rsidRPr="00271A9D" w:rsidRDefault="008A59D5" w:rsidP="00CA645F">
            <w:pPr>
              <w:pStyle w:val="KeinLeerraum"/>
              <w:jc w:val="right"/>
              <w:cnfStyle w:val="000000100000" w:firstRow="0" w:lastRow="0" w:firstColumn="0" w:lastColumn="0" w:oddVBand="0" w:evenVBand="0" w:oddHBand="1" w:evenHBand="0" w:firstRowFirstColumn="0" w:firstRowLastColumn="0" w:lastRowFirstColumn="0" w:lastRowLastColumn="0"/>
              <w:rPr>
                <w:b/>
              </w:rPr>
            </w:pPr>
            <w:r>
              <w:t>€ 5,90</w:t>
            </w:r>
          </w:p>
        </w:tc>
      </w:tr>
      <w:tr w:rsidR="008A59D5" w:rsidRPr="00271A9D" w14:paraId="468B47CD" w14:textId="77777777" w:rsidTr="00CA645F">
        <w:trPr>
          <w:gridAfter w:val="1"/>
          <w:wAfter w:w="6" w:type="pct"/>
        </w:trPr>
        <w:tc>
          <w:tcPr>
            <w:cnfStyle w:val="001000000000" w:firstRow="0" w:lastRow="0" w:firstColumn="1" w:lastColumn="0" w:oddVBand="0" w:evenVBand="0" w:oddHBand="0" w:evenHBand="0" w:firstRowFirstColumn="0" w:firstRowLastColumn="0" w:lastRowFirstColumn="0" w:lastRowLastColumn="0"/>
            <w:tcW w:w="3221" w:type="pct"/>
          </w:tcPr>
          <w:p w14:paraId="5B365F22" w14:textId="2FE0A5ED" w:rsidR="008A59D5" w:rsidRPr="00271A9D" w:rsidRDefault="008A59D5" w:rsidP="008A59D5">
            <w:pPr>
              <w:pStyle w:val="KeinLeerraum"/>
              <w:rPr>
                <w:b w:val="0"/>
              </w:rPr>
            </w:pPr>
            <w:r w:rsidRPr="008A59D5">
              <w:rPr>
                <w:b w:val="0"/>
              </w:rPr>
              <w:t>Mobile Co</w:t>
            </w:r>
            <w:r>
              <w:rPr>
                <w:b w:val="0"/>
              </w:rPr>
              <w:t>nnect plus (inhouse/außer Haus)</w:t>
            </w:r>
          </w:p>
        </w:tc>
        <w:tc>
          <w:tcPr>
            <w:tcW w:w="842" w:type="pct"/>
          </w:tcPr>
          <w:p w14:paraId="4FEC7A5C" w14:textId="77777777" w:rsidR="008A59D5" w:rsidRPr="00271A9D" w:rsidRDefault="008A59D5" w:rsidP="00CA645F">
            <w:pPr>
              <w:pStyle w:val="KeinLeerraum"/>
              <w:cnfStyle w:val="000000000000" w:firstRow="0" w:lastRow="0" w:firstColumn="0" w:lastColumn="0" w:oddVBand="0" w:evenVBand="0" w:oddHBand="0" w:evenHBand="0" w:firstRowFirstColumn="0" w:firstRowLastColumn="0" w:lastRowFirstColumn="0" w:lastRowLastColumn="0"/>
              <w:rPr>
                <w:b/>
              </w:rPr>
            </w:pPr>
            <w:r w:rsidRPr="00271A9D">
              <w:t>monatlich</w:t>
            </w:r>
          </w:p>
        </w:tc>
        <w:tc>
          <w:tcPr>
            <w:tcW w:w="931" w:type="pct"/>
          </w:tcPr>
          <w:p w14:paraId="3E1F018D" w14:textId="55A209E2" w:rsidR="008A59D5" w:rsidRPr="00271A9D" w:rsidRDefault="008A59D5" w:rsidP="00CA645F">
            <w:pPr>
              <w:pStyle w:val="KeinLeerraum"/>
              <w:jc w:val="right"/>
              <w:cnfStyle w:val="000000000000" w:firstRow="0" w:lastRow="0" w:firstColumn="0" w:lastColumn="0" w:oddVBand="0" w:evenVBand="0" w:oddHBand="0" w:evenHBand="0" w:firstRowFirstColumn="0" w:firstRowLastColumn="0" w:lastRowFirstColumn="0" w:lastRowLastColumn="0"/>
              <w:rPr>
                <w:b/>
              </w:rPr>
            </w:pPr>
            <w:r>
              <w:t>€ 2,90</w:t>
            </w:r>
          </w:p>
        </w:tc>
      </w:tr>
      <w:tr w:rsidR="008A59D5" w:rsidRPr="00271A9D" w14:paraId="17988F3C" w14:textId="77777777" w:rsidTr="00CA645F">
        <w:trPr>
          <w:gridAfter w:val="1"/>
          <w:cnfStyle w:val="000000100000" w:firstRow="0" w:lastRow="0" w:firstColumn="0" w:lastColumn="0" w:oddVBand="0" w:evenVBand="0" w:oddHBand="1" w:evenHBand="0" w:firstRowFirstColumn="0" w:firstRowLastColumn="0" w:lastRowFirstColumn="0" w:lastRowLastColumn="0"/>
          <w:wAfter w:w="6" w:type="pct"/>
        </w:trPr>
        <w:tc>
          <w:tcPr>
            <w:cnfStyle w:val="001000000000" w:firstRow="0" w:lastRow="0" w:firstColumn="1" w:lastColumn="0" w:oddVBand="0" w:evenVBand="0" w:oddHBand="0" w:evenHBand="0" w:firstRowFirstColumn="0" w:firstRowLastColumn="0" w:lastRowFirstColumn="0" w:lastRowLastColumn="0"/>
            <w:tcW w:w="3221" w:type="pct"/>
          </w:tcPr>
          <w:p w14:paraId="4927997D" w14:textId="0F354088" w:rsidR="008A59D5" w:rsidRPr="00271A9D" w:rsidRDefault="008A59D5" w:rsidP="008A59D5">
            <w:pPr>
              <w:pStyle w:val="KeinLeerraum"/>
              <w:rPr>
                <w:b w:val="0"/>
              </w:rPr>
            </w:pPr>
            <w:r w:rsidRPr="008A59D5">
              <w:rPr>
                <w:b w:val="0"/>
              </w:rPr>
              <w:t>Dienst für jeweils eine weitere</w:t>
            </w:r>
            <w:r>
              <w:rPr>
                <w:b w:val="0"/>
              </w:rPr>
              <w:t xml:space="preserve"> STB (max 5 pro Haushalt)</w:t>
            </w:r>
          </w:p>
        </w:tc>
        <w:tc>
          <w:tcPr>
            <w:tcW w:w="842" w:type="pct"/>
          </w:tcPr>
          <w:p w14:paraId="0F382A2D" w14:textId="77777777" w:rsidR="008A59D5" w:rsidRPr="00271A9D" w:rsidRDefault="008A59D5" w:rsidP="00CA645F">
            <w:pPr>
              <w:pStyle w:val="KeinLeerraum"/>
              <w:cnfStyle w:val="000000100000" w:firstRow="0" w:lastRow="0" w:firstColumn="0" w:lastColumn="0" w:oddVBand="0" w:evenVBand="0" w:oddHBand="1" w:evenHBand="0" w:firstRowFirstColumn="0" w:firstRowLastColumn="0" w:lastRowFirstColumn="0" w:lastRowLastColumn="0"/>
              <w:rPr>
                <w:b/>
              </w:rPr>
            </w:pPr>
            <w:r w:rsidRPr="00271A9D">
              <w:t>monatlich</w:t>
            </w:r>
          </w:p>
        </w:tc>
        <w:tc>
          <w:tcPr>
            <w:tcW w:w="931" w:type="pct"/>
          </w:tcPr>
          <w:p w14:paraId="78B6CB0C" w14:textId="19154C74" w:rsidR="008A59D5" w:rsidRPr="00271A9D" w:rsidRDefault="008A59D5" w:rsidP="00CA645F">
            <w:pPr>
              <w:pStyle w:val="KeinLeerraum"/>
              <w:jc w:val="right"/>
              <w:cnfStyle w:val="000000100000" w:firstRow="0" w:lastRow="0" w:firstColumn="0" w:lastColumn="0" w:oddVBand="0" w:evenVBand="0" w:oddHBand="1" w:evenHBand="0" w:firstRowFirstColumn="0" w:firstRowLastColumn="0" w:lastRowFirstColumn="0" w:lastRowLastColumn="0"/>
              <w:rPr>
                <w:b/>
              </w:rPr>
            </w:pPr>
            <w:r>
              <w:t>€ 2,90</w:t>
            </w:r>
          </w:p>
        </w:tc>
      </w:tr>
      <w:tr w:rsidR="008A59D5" w:rsidRPr="00271A9D" w14:paraId="4A674EC7" w14:textId="77777777" w:rsidTr="00CA645F">
        <w:trPr>
          <w:gridAfter w:val="1"/>
          <w:wAfter w:w="6" w:type="pct"/>
        </w:trPr>
        <w:tc>
          <w:tcPr>
            <w:cnfStyle w:val="001000000000" w:firstRow="0" w:lastRow="0" w:firstColumn="1" w:lastColumn="0" w:oddVBand="0" w:evenVBand="0" w:oddHBand="0" w:evenHBand="0" w:firstRowFirstColumn="0" w:firstRowLastColumn="0" w:lastRowFirstColumn="0" w:lastRowLastColumn="0"/>
            <w:tcW w:w="3221" w:type="pct"/>
          </w:tcPr>
          <w:p w14:paraId="07F34EC9" w14:textId="16183661" w:rsidR="008A59D5" w:rsidRPr="00271A9D" w:rsidRDefault="008A59D5" w:rsidP="008A59D5">
            <w:pPr>
              <w:pStyle w:val="KeinLeerraum"/>
              <w:rPr>
                <w:b w:val="0"/>
              </w:rPr>
            </w:pPr>
            <w:r>
              <w:rPr>
                <w:b w:val="0"/>
              </w:rPr>
              <w:t>Fremdsprachenpaket Polnisch</w:t>
            </w:r>
          </w:p>
        </w:tc>
        <w:tc>
          <w:tcPr>
            <w:tcW w:w="842" w:type="pct"/>
          </w:tcPr>
          <w:p w14:paraId="1C222BCB" w14:textId="77777777" w:rsidR="008A59D5" w:rsidRPr="00271A9D" w:rsidRDefault="008A59D5" w:rsidP="00CA645F">
            <w:pPr>
              <w:pStyle w:val="KeinLeerraum"/>
              <w:cnfStyle w:val="000000000000" w:firstRow="0" w:lastRow="0" w:firstColumn="0" w:lastColumn="0" w:oddVBand="0" w:evenVBand="0" w:oddHBand="0" w:evenHBand="0" w:firstRowFirstColumn="0" w:firstRowLastColumn="0" w:lastRowFirstColumn="0" w:lastRowLastColumn="0"/>
              <w:rPr>
                <w:b/>
              </w:rPr>
            </w:pPr>
            <w:r w:rsidRPr="00271A9D">
              <w:t>monatlich</w:t>
            </w:r>
          </w:p>
        </w:tc>
        <w:tc>
          <w:tcPr>
            <w:tcW w:w="931" w:type="pct"/>
          </w:tcPr>
          <w:p w14:paraId="65F6DC1E" w14:textId="4657EB6A" w:rsidR="008A59D5" w:rsidRPr="00271A9D" w:rsidRDefault="008A59D5" w:rsidP="00CA645F">
            <w:pPr>
              <w:pStyle w:val="KeinLeerraum"/>
              <w:jc w:val="right"/>
              <w:cnfStyle w:val="000000000000" w:firstRow="0" w:lastRow="0" w:firstColumn="0" w:lastColumn="0" w:oddVBand="0" w:evenVBand="0" w:oddHBand="0" w:evenHBand="0" w:firstRowFirstColumn="0" w:firstRowLastColumn="0" w:lastRowFirstColumn="0" w:lastRowLastColumn="0"/>
              <w:rPr>
                <w:b/>
              </w:rPr>
            </w:pPr>
            <w:r>
              <w:t>€ 7,90</w:t>
            </w:r>
          </w:p>
        </w:tc>
      </w:tr>
      <w:tr w:rsidR="008A59D5" w:rsidRPr="00271A9D" w14:paraId="6A68C983" w14:textId="77777777" w:rsidTr="00CA645F">
        <w:trPr>
          <w:gridAfter w:val="1"/>
          <w:cnfStyle w:val="000000100000" w:firstRow="0" w:lastRow="0" w:firstColumn="0" w:lastColumn="0" w:oddVBand="0" w:evenVBand="0" w:oddHBand="1" w:evenHBand="0" w:firstRowFirstColumn="0" w:firstRowLastColumn="0" w:lastRowFirstColumn="0" w:lastRowLastColumn="0"/>
          <w:wAfter w:w="6" w:type="pct"/>
        </w:trPr>
        <w:tc>
          <w:tcPr>
            <w:cnfStyle w:val="001000000000" w:firstRow="0" w:lastRow="0" w:firstColumn="1" w:lastColumn="0" w:oddVBand="0" w:evenVBand="0" w:oddHBand="0" w:evenHBand="0" w:firstRowFirstColumn="0" w:firstRowLastColumn="0" w:lastRowFirstColumn="0" w:lastRowLastColumn="0"/>
            <w:tcW w:w="3221" w:type="pct"/>
          </w:tcPr>
          <w:p w14:paraId="4CF3FF35" w14:textId="01D51748" w:rsidR="008A59D5" w:rsidRPr="00271A9D" w:rsidRDefault="008A59D5" w:rsidP="008A59D5">
            <w:pPr>
              <w:pStyle w:val="KeinLeerraum"/>
              <w:rPr>
                <w:b w:val="0"/>
              </w:rPr>
            </w:pPr>
            <w:r>
              <w:rPr>
                <w:b w:val="0"/>
              </w:rPr>
              <w:t>Fremdsprachenpaket Russisch</w:t>
            </w:r>
          </w:p>
        </w:tc>
        <w:tc>
          <w:tcPr>
            <w:tcW w:w="842" w:type="pct"/>
          </w:tcPr>
          <w:p w14:paraId="47926A1F" w14:textId="77777777" w:rsidR="008A59D5" w:rsidRPr="00271A9D" w:rsidRDefault="008A59D5" w:rsidP="00CA645F">
            <w:pPr>
              <w:pStyle w:val="KeinLeerraum"/>
              <w:cnfStyle w:val="000000100000" w:firstRow="0" w:lastRow="0" w:firstColumn="0" w:lastColumn="0" w:oddVBand="0" w:evenVBand="0" w:oddHBand="1" w:evenHBand="0" w:firstRowFirstColumn="0" w:firstRowLastColumn="0" w:lastRowFirstColumn="0" w:lastRowLastColumn="0"/>
              <w:rPr>
                <w:b/>
              </w:rPr>
            </w:pPr>
            <w:r w:rsidRPr="00271A9D">
              <w:t>monatlich</w:t>
            </w:r>
          </w:p>
        </w:tc>
        <w:tc>
          <w:tcPr>
            <w:tcW w:w="931" w:type="pct"/>
          </w:tcPr>
          <w:p w14:paraId="56FE073E" w14:textId="204AE15F" w:rsidR="008A59D5" w:rsidRPr="00271A9D" w:rsidRDefault="008A59D5" w:rsidP="00CA645F">
            <w:pPr>
              <w:pStyle w:val="KeinLeerraum"/>
              <w:jc w:val="right"/>
              <w:cnfStyle w:val="000000100000" w:firstRow="0" w:lastRow="0" w:firstColumn="0" w:lastColumn="0" w:oddVBand="0" w:evenVBand="0" w:oddHBand="1" w:evenHBand="0" w:firstRowFirstColumn="0" w:firstRowLastColumn="0" w:lastRowFirstColumn="0" w:lastRowLastColumn="0"/>
              <w:rPr>
                <w:b/>
              </w:rPr>
            </w:pPr>
            <w:r>
              <w:t>€ 14,90</w:t>
            </w:r>
          </w:p>
        </w:tc>
      </w:tr>
      <w:tr w:rsidR="008A59D5" w:rsidRPr="00271A9D" w14:paraId="5538EBDF" w14:textId="77777777" w:rsidTr="00CA645F">
        <w:trPr>
          <w:gridAfter w:val="1"/>
          <w:wAfter w:w="6" w:type="pct"/>
        </w:trPr>
        <w:tc>
          <w:tcPr>
            <w:cnfStyle w:val="001000000000" w:firstRow="0" w:lastRow="0" w:firstColumn="1" w:lastColumn="0" w:oddVBand="0" w:evenVBand="0" w:oddHBand="0" w:evenHBand="0" w:firstRowFirstColumn="0" w:firstRowLastColumn="0" w:lastRowFirstColumn="0" w:lastRowLastColumn="0"/>
            <w:tcW w:w="3221" w:type="pct"/>
          </w:tcPr>
          <w:p w14:paraId="2890F55F" w14:textId="75F6A6DA" w:rsidR="008A59D5" w:rsidRPr="00271A9D" w:rsidRDefault="008A59D5" w:rsidP="008A59D5">
            <w:pPr>
              <w:pStyle w:val="KeinLeerraum"/>
              <w:rPr>
                <w:b w:val="0"/>
              </w:rPr>
            </w:pPr>
            <w:r>
              <w:rPr>
                <w:b w:val="0"/>
              </w:rPr>
              <w:t>Fremdsprachenpaket Spanisch</w:t>
            </w:r>
          </w:p>
        </w:tc>
        <w:tc>
          <w:tcPr>
            <w:tcW w:w="842" w:type="pct"/>
          </w:tcPr>
          <w:p w14:paraId="5C22049E" w14:textId="77777777" w:rsidR="008A59D5" w:rsidRPr="00271A9D" w:rsidRDefault="008A59D5" w:rsidP="00CA645F">
            <w:pPr>
              <w:pStyle w:val="KeinLeerraum"/>
              <w:cnfStyle w:val="000000000000" w:firstRow="0" w:lastRow="0" w:firstColumn="0" w:lastColumn="0" w:oddVBand="0" w:evenVBand="0" w:oddHBand="0" w:evenHBand="0" w:firstRowFirstColumn="0" w:firstRowLastColumn="0" w:lastRowFirstColumn="0" w:lastRowLastColumn="0"/>
              <w:rPr>
                <w:b/>
              </w:rPr>
            </w:pPr>
            <w:r w:rsidRPr="00271A9D">
              <w:t>monatlich</w:t>
            </w:r>
          </w:p>
        </w:tc>
        <w:tc>
          <w:tcPr>
            <w:tcW w:w="931" w:type="pct"/>
          </w:tcPr>
          <w:p w14:paraId="201809B3" w14:textId="5280F4CB" w:rsidR="008A59D5" w:rsidRPr="00271A9D" w:rsidRDefault="008A59D5" w:rsidP="00CA645F">
            <w:pPr>
              <w:pStyle w:val="KeinLeerraum"/>
              <w:jc w:val="right"/>
              <w:cnfStyle w:val="000000000000" w:firstRow="0" w:lastRow="0" w:firstColumn="0" w:lastColumn="0" w:oddVBand="0" w:evenVBand="0" w:oddHBand="0" w:evenHBand="0" w:firstRowFirstColumn="0" w:firstRowLastColumn="0" w:lastRowFirstColumn="0" w:lastRowLastColumn="0"/>
              <w:rPr>
                <w:b/>
              </w:rPr>
            </w:pPr>
            <w:r>
              <w:t>€ 2,90</w:t>
            </w:r>
          </w:p>
        </w:tc>
      </w:tr>
      <w:tr w:rsidR="008A59D5" w:rsidRPr="00271A9D" w14:paraId="31AE984A" w14:textId="77777777" w:rsidTr="00CA645F">
        <w:trPr>
          <w:gridAfter w:val="1"/>
          <w:cnfStyle w:val="000000100000" w:firstRow="0" w:lastRow="0" w:firstColumn="0" w:lastColumn="0" w:oddVBand="0" w:evenVBand="0" w:oddHBand="1" w:evenHBand="0" w:firstRowFirstColumn="0" w:firstRowLastColumn="0" w:lastRowFirstColumn="0" w:lastRowLastColumn="0"/>
          <w:wAfter w:w="6" w:type="pct"/>
        </w:trPr>
        <w:tc>
          <w:tcPr>
            <w:cnfStyle w:val="001000000000" w:firstRow="0" w:lastRow="0" w:firstColumn="1" w:lastColumn="0" w:oddVBand="0" w:evenVBand="0" w:oddHBand="0" w:evenHBand="0" w:firstRowFirstColumn="0" w:firstRowLastColumn="0" w:lastRowFirstColumn="0" w:lastRowLastColumn="0"/>
            <w:tcW w:w="3221" w:type="pct"/>
          </w:tcPr>
          <w:p w14:paraId="342A31EF" w14:textId="13D093A1" w:rsidR="008A59D5" w:rsidRPr="00271A9D" w:rsidRDefault="008A59D5" w:rsidP="00CA645F">
            <w:pPr>
              <w:pStyle w:val="KeinLeerraum"/>
              <w:rPr>
                <w:b w:val="0"/>
              </w:rPr>
            </w:pPr>
            <w:r w:rsidRPr="008A59D5">
              <w:rPr>
                <w:b w:val="0"/>
              </w:rPr>
              <w:t>Fremdsprachenpaket Portugiesisch</w:t>
            </w:r>
          </w:p>
        </w:tc>
        <w:tc>
          <w:tcPr>
            <w:tcW w:w="842" w:type="pct"/>
          </w:tcPr>
          <w:p w14:paraId="51CA79C3" w14:textId="77777777" w:rsidR="008A59D5" w:rsidRPr="00271A9D" w:rsidRDefault="008A59D5" w:rsidP="00CA645F">
            <w:pPr>
              <w:pStyle w:val="KeinLeerraum"/>
              <w:cnfStyle w:val="000000100000" w:firstRow="0" w:lastRow="0" w:firstColumn="0" w:lastColumn="0" w:oddVBand="0" w:evenVBand="0" w:oddHBand="1" w:evenHBand="0" w:firstRowFirstColumn="0" w:firstRowLastColumn="0" w:lastRowFirstColumn="0" w:lastRowLastColumn="0"/>
              <w:rPr>
                <w:b/>
              </w:rPr>
            </w:pPr>
            <w:r w:rsidRPr="00271A9D">
              <w:t>monatlich</w:t>
            </w:r>
          </w:p>
        </w:tc>
        <w:tc>
          <w:tcPr>
            <w:tcW w:w="931" w:type="pct"/>
          </w:tcPr>
          <w:p w14:paraId="5FAE02CF" w14:textId="044A867D" w:rsidR="008A59D5" w:rsidRPr="00271A9D" w:rsidRDefault="008A59D5" w:rsidP="00CA645F">
            <w:pPr>
              <w:pStyle w:val="KeinLeerraum"/>
              <w:jc w:val="right"/>
              <w:cnfStyle w:val="000000100000" w:firstRow="0" w:lastRow="0" w:firstColumn="0" w:lastColumn="0" w:oddVBand="0" w:evenVBand="0" w:oddHBand="1" w:evenHBand="0" w:firstRowFirstColumn="0" w:firstRowLastColumn="0" w:lastRowFirstColumn="0" w:lastRowLastColumn="0"/>
              <w:rPr>
                <w:b/>
              </w:rPr>
            </w:pPr>
            <w:r>
              <w:t>€ 1,90</w:t>
            </w:r>
          </w:p>
        </w:tc>
      </w:tr>
      <w:tr w:rsidR="00AE72C0" w:rsidRPr="00240482" w14:paraId="4D6B119F" w14:textId="77777777" w:rsidTr="00CA645F">
        <w:trPr>
          <w:gridAfter w:val="1"/>
          <w:wAfter w:w="6" w:type="pct"/>
        </w:trPr>
        <w:tc>
          <w:tcPr>
            <w:cnfStyle w:val="001000000000" w:firstRow="0" w:lastRow="0" w:firstColumn="1" w:lastColumn="0" w:oddVBand="0" w:evenVBand="0" w:oddHBand="0" w:evenHBand="0" w:firstRowFirstColumn="0" w:firstRowLastColumn="0" w:lastRowFirstColumn="0" w:lastRowLastColumn="0"/>
            <w:tcW w:w="4994" w:type="pct"/>
            <w:gridSpan w:val="3"/>
          </w:tcPr>
          <w:p w14:paraId="3C16B002" w14:textId="77777777" w:rsidR="00AE72C0" w:rsidRPr="00240482" w:rsidRDefault="00AE72C0" w:rsidP="00CA645F">
            <w:pPr>
              <w:spacing w:before="120" w:after="0"/>
            </w:pPr>
            <w:r w:rsidRPr="00240482">
              <w:t>Allgemeine Produktinformationen</w:t>
            </w:r>
          </w:p>
        </w:tc>
      </w:tr>
      <w:tr w:rsidR="00AE72C0" w:rsidRPr="00271A9D" w14:paraId="6B9A04EF" w14:textId="77777777" w:rsidTr="00CA645F">
        <w:trPr>
          <w:gridAfter w:val="1"/>
          <w:cnfStyle w:val="000000100000" w:firstRow="0" w:lastRow="0" w:firstColumn="0" w:lastColumn="0" w:oddVBand="0" w:evenVBand="0" w:oddHBand="1" w:evenHBand="0" w:firstRowFirstColumn="0" w:firstRowLastColumn="0" w:lastRowFirstColumn="0" w:lastRowLastColumn="0"/>
          <w:wAfter w:w="6" w:type="pct"/>
        </w:trPr>
        <w:tc>
          <w:tcPr>
            <w:cnfStyle w:val="001000000000" w:firstRow="0" w:lastRow="0" w:firstColumn="1" w:lastColumn="0" w:oddVBand="0" w:evenVBand="0" w:oddHBand="0" w:evenHBand="0" w:firstRowFirstColumn="0" w:firstRowLastColumn="0" w:lastRowFirstColumn="0" w:lastRowLastColumn="0"/>
            <w:tcW w:w="4994" w:type="pct"/>
            <w:gridSpan w:val="3"/>
          </w:tcPr>
          <w:p w14:paraId="1F8FD2E3" w14:textId="77777777" w:rsidR="00AE72C0" w:rsidRPr="00271A9D" w:rsidRDefault="00AE72C0" w:rsidP="00CA645F">
            <w:pPr>
              <w:pStyle w:val="KeinLeerraum"/>
              <w:rPr>
                <w:b w:val="0"/>
              </w:rPr>
            </w:pPr>
            <w:r w:rsidRPr="00A57DCF">
              <w:rPr>
                <w:b w:val="0"/>
              </w:rPr>
              <w:t>Betriebsgebühr für Kabel-TV inkl. Künstlersozialversicherungsabgabe, AKM, Literar Mechana sowie Wartungs- und Instandhaltungskosten am Kabel</w:t>
            </w:r>
            <w:r>
              <w:rPr>
                <w:b w:val="0"/>
              </w:rPr>
              <w:t>-TV Netz bis zum Übergabepunkt.</w:t>
            </w:r>
          </w:p>
        </w:tc>
      </w:tr>
    </w:tbl>
    <w:p w14:paraId="27714570" w14:textId="77777777" w:rsidR="00FD4E23" w:rsidRDefault="00FD4E23" w:rsidP="00FD4E23">
      <w:pPr>
        <w:pStyle w:val="berschrift1"/>
        <w:numPr>
          <w:ilvl w:val="0"/>
          <w:numId w:val="0"/>
        </w:numPr>
      </w:pPr>
      <w:r>
        <w:t>Sonstige Bestimmungen</w:t>
      </w:r>
    </w:p>
    <w:tbl>
      <w:tblPr>
        <w:tblStyle w:val="EinfacheTabelle2"/>
        <w:tblW w:w="4994" w:type="pct"/>
        <w:tblLook w:val="04A0" w:firstRow="1" w:lastRow="0" w:firstColumn="1" w:lastColumn="0" w:noHBand="0" w:noVBand="1"/>
      </w:tblPr>
      <w:tblGrid>
        <w:gridCol w:w="9061"/>
      </w:tblGrid>
      <w:tr w:rsidR="00FD4E23" w:rsidRPr="00CF2336" w14:paraId="13BF7E0E" w14:textId="77777777" w:rsidTr="00AC15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3F81A524" w14:textId="77777777" w:rsidR="00FD4E23" w:rsidRDefault="00FD4E23" w:rsidP="00AC15BB">
            <w:pPr>
              <w:pStyle w:val="KeinLeerraum"/>
              <w:spacing w:after="60"/>
              <w:jc w:val="both"/>
              <w:rPr>
                <w:b w:val="0"/>
              </w:rPr>
            </w:pPr>
            <w:r w:rsidRPr="00DD349A">
              <w:rPr>
                <w:b w:val="0"/>
              </w:rPr>
              <w:t xml:space="preserve">Alle </w:t>
            </w:r>
            <w:r>
              <w:rPr>
                <w:b w:val="0"/>
              </w:rPr>
              <w:t>Preise</w:t>
            </w:r>
            <w:r w:rsidRPr="00DD349A">
              <w:rPr>
                <w:b w:val="0"/>
              </w:rPr>
              <w:t xml:space="preserve"> verstehen sich inklusive der gesetzlichen Mehrwertsteuer, Urheberrechtsabgaben sowie allen gesetzlich vorgeschriebenen Abgaben und sind indexgebunden (VPI 2010).</w:t>
            </w:r>
          </w:p>
          <w:p w14:paraId="6BA92C8B" w14:textId="77777777" w:rsidR="00FD4E23" w:rsidRPr="00CF2336" w:rsidRDefault="00483D92" w:rsidP="00AC15BB">
            <w:pPr>
              <w:pStyle w:val="KeinLeerraum"/>
              <w:spacing w:after="60"/>
              <w:jc w:val="both"/>
              <w:rPr>
                <w:b w:val="0"/>
              </w:rPr>
            </w:pPr>
            <w:r>
              <w:rPr>
                <w:b w:val="0"/>
              </w:rPr>
              <w:t>Tarife gültig ab 15</w:t>
            </w:r>
            <w:r w:rsidR="00FD4E23" w:rsidRPr="00CF2336">
              <w:rPr>
                <w:b w:val="0"/>
              </w:rPr>
              <w:t xml:space="preserve">. </w:t>
            </w:r>
            <w:r>
              <w:rPr>
                <w:b w:val="0"/>
              </w:rPr>
              <w:t>April</w:t>
            </w:r>
            <w:r w:rsidR="00FD4E23">
              <w:rPr>
                <w:b w:val="0"/>
              </w:rPr>
              <w:t xml:space="preserve"> 2017</w:t>
            </w:r>
            <w:r w:rsidR="00FD4E23" w:rsidRPr="00CF2336">
              <w:rPr>
                <w:b w:val="0"/>
              </w:rPr>
              <w:t>. Preis- und Leistungsänderungen sowie Druckfehler vorbehalten.</w:t>
            </w:r>
          </w:p>
          <w:p w14:paraId="541EC1DD" w14:textId="77777777" w:rsidR="00FD4E23" w:rsidRPr="00CF2336" w:rsidRDefault="00FD4E23" w:rsidP="00AC15BB">
            <w:pPr>
              <w:pStyle w:val="KeinLeerraum"/>
              <w:spacing w:after="60"/>
              <w:jc w:val="both"/>
              <w:rPr>
                <w:b w:val="0"/>
              </w:rPr>
            </w:pPr>
            <w:r w:rsidRPr="00CF2336">
              <w:rPr>
                <w:b w:val="0"/>
              </w:rPr>
              <w:t>Die angeführten Entgelte beinhalten keine Grabungs- und Verlegearbeiten sowie Errichtungskosten auf Privatgrund oder die PC Installation.</w:t>
            </w:r>
          </w:p>
          <w:p w14:paraId="3B000E62" w14:textId="77777777" w:rsidR="00FD4E23" w:rsidRDefault="00FD4E23" w:rsidP="00AC15BB">
            <w:pPr>
              <w:pStyle w:val="KeinLeerraum"/>
              <w:spacing w:after="60"/>
              <w:jc w:val="both"/>
              <w:rPr>
                <w:b w:val="0"/>
              </w:rPr>
            </w:pPr>
            <w:r w:rsidRPr="00CF2336">
              <w:rPr>
                <w:b w:val="0"/>
              </w:rPr>
              <w:t>Tätigkeiten, die über die Regelinstallation hinausgehen, können von Kunden bei COSYS in Auftrag gegeben. COSYS haftet nicht für Schäden aus ungenauer Bekanntgabe von Leitungen und sonstigen Einbauten in zu durchbrechenden Mauern. Die FTTH Modeminstallation erfolgt an der vorbereiteten Grundplatte. Ein eventuell notwendiger Mehrauf</w:t>
            </w:r>
            <w:r>
              <w:rPr>
                <w:b w:val="0"/>
              </w:rPr>
              <w:t>wand wird gesondert verrechnet.</w:t>
            </w:r>
          </w:p>
          <w:p w14:paraId="0C3489F1" w14:textId="77777777" w:rsidR="00FD4E23" w:rsidRPr="00CF2336" w:rsidRDefault="00FD4E23" w:rsidP="00AC15BB">
            <w:pPr>
              <w:pStyle w:val="KeinLeerraum"/>
              <w:spacing w:after="60"/>
              <w:jc w:val="both"/>
              <w:rPr>
                <w:b w:val="0"/>
              </w:rPr>
            </w:pPr>
            <w:r w:rsidRPr="00CF2336">
              <w:rPr>
                <w:b w:val="0"/>
              </w:rPr>
              <w:t>Der Standort des</w:t>
            </w:r>
            <w:r>
              <w:rPr>
                <w:b w:val="0"/>
              </w:rPr>
              <w:t xml:space="preserve"> </w:t>
            </w:r>
            <w:r w:rsidRPr="00CF2336">
              <w:rPr>
                <w:b w:val="0"/>
              </w:rPr>
              <w:t>Modem</w:t>
            </w:r>
            <w:r>
              <w:rPr>
                <w:b w:val="0"/>
              </w:rPr>
              <w:t>s</w:t>
            </w:r>
            <w:r w:rsidRPr="00CF2336">
              <w:rPr>
                <w:b w:val="0"/>
              </w:rPr>
              <w:t xml:space="preserve"> darf nur in Einverne</w:t>
            </w:r>
            <w:r>
              <w:rPr>
                <w:b w:val="0"/>
              </w:rPr>
              <w:t>hmen mit COSYS verändert werden.</w:t>
            </w:r>
          </w:p>
          <w:p w14:paraId="569C88D7" w14:textId="77777777" w:rsidR="00FD4E23" w:rsidRPr="00CF2336" w:rsidRDefault="00FD4E23" w:rsidP="00AC15BB">
            <w:pPr>
              <w:pStyle w:val="KeinLeerraum"/>
              <w:spacing w:after="60"/>
              <w:jc w:val="both"/>
              <w:rPr>
                <w:b w:val="0"/>
              </w:rPr>
            </w:pPr>
            <w:r w:rsidRPr="00CF2336">
              <w:rPr>
                <w:b w:val="0"/>
              </w:rPr>
              <w:t>Die angegebenen Bandbreiten stellen die theoretisch möglichen Maximalwerte dar (best effort). Das Erreichen dieser Werte kann nicht immer garantiert werden.</w:t>
            </w:r>
          </w:p>
          <w:p w14:paraId="4E3A72FA" w14:textId="77777777" w:rsidR="00FD4E23" w:rsidRDefault="00FD4E23" w:rsidP="00AC15BB">
            <w:pPr>
              <w:pStyle w:val="KeinLeerraum"/>
              <w:spacing w:after="60"/>
              <w:jc w:val="both"/>
              <w:rPr>
                <w:b w:val="0"/>
              </w:rPr>
            </w:pPr>
          </w:p>
          <w:p w14:paraId="3359B69D" w14:textId="77777777" w:rsidR="00AB27A3" w:rsidRPr="00CF2336" w:rsidRDefault="00FD4E23" w:rsidP="00AC15BB">
            <w:pPr>
              <w:pStyle w:val="KeinLeerraum"/>
              <w:spacing w:after="60"/>
              <w:jc w:val="both"/>
              <w:rPr>
                <w:b w:val="0"/>
              </w:rPr>
            </w:pPr>
            <w:r w:rsidRPr="00CF2336">
              <w:rPr>
                <w:b w:val="0"/>
              </w:rPr>
              <w:t>WLAN-Modem: Die Signalqualität und Bandbreite der WLAN-Funkverbindung (WLAN-Modem) ist von der Entfernung zwischen WLAN-Modem und Laptop, von der Standortwahl des WLAN-Modems, von den baulichen Gegebenheiten (z.B. Stahlbeton, dicke Wände), von anderen Störfaktoren (z.B. Funkschatten) und sonstigen Umständen bzw. Einflüssen (z.B. andere WLAN-Router, Bluetooth-Geräte) abhängig. Die WLAN-Funkverbindung ist durch eine WLAN Verschlüsselung mit einer kundenspezifischen WLAN-Kennung (SSID) und einem kundenspezifischen WLAN-Schlüssel vor Zugriffen Dritter geschützt. Der Kunde ist für die Sicherheit der WLAN-Funkverbindung selbst verantwortlich. Für unberechtigte Zugriffe auf Informationen, die über die WLAN Funkverbindung</w:t>
            </w:r>
            <w:r>
              <w:rPr>
                <w:b w:val="0"/>
              </w:rPr>
              <w:t xml:space="preserve"> </w:t>
            </w:r>
            <w:r w:rsidRPr="00CF2336">
              <w:rPr>
                <w:b w:val="0"/>
              </w:rPr>
              <w:t>übertragen werden, kann keine Haftung übernommen werden. Auslieferung sowie Austausch des WLAN-Modems erfolgt mit COSYS Werkseinstellungen. Einrichtung der Kunden-Hardware ist nicht im Leistungsumfang enthalten.</w:t>
            </w:r>
          </w:p>
        </w:tc>
      </w:tr>
    </w:tbl>
    <w:p w14:paraId="34538A78" w14:textId="77777777" w:rsidR="00456E5A" w:rsidRPr="00577D7B" w:rsidRDefault="00456E5A" w:rsidP="00FD4E23">
      <w:pPr>
        <w:rPr>
          <w:rFonts w:cs="Arial"/>
        </w:rPr>
      </w:pPr>
    </w:p>
    <w:sectPr w:rsidR="00456E5A" w:rsidRPr="00577D7B" w:rsidSect="00577D7B">
      <w:headerReference w:type="even" r:id="rId8"/>
      <w:headerReference w:type="default" r:id="rId9"/>
      <w:footerReference w:type="default" r:id="rId10"/>
      <w:pgSz w:w="11906" w:h="16838"/>
      <w:pgMar w:top="1955" w:right="1417" w:bottom="1134" w:left="1417" w:header="708" w:footer="8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DEB16D" w14:textId="77777777" w:rsidR="0009603A" w:rsidRDefault="0009603A" w:rsidP="00344E69">
      <w:r>
        <w:separator/>
      </w:r>
    </w:p>
    <w:p w14:paraId="26495D6B" w14:textId="77777777" w:rsidR="0009603A" w:rsidRDefault="0009603A"/>
    <w:p w14:paraId="67919BE6" w14:textId="77777777" w:rsidR="0009603A" w:rsidRDefault="0009603A" w:rsidP="00577D7B"/>
  </w:endnote>
  <w:endnote w:type="continuationSeparator" w:id="0">
    <w:p w14:paraId="5816B213" w14:textId="77777777" w:rsidR="0009603A" w:rsidRDefault="0009603A" w:rsidP="00344E69">
      <w:r>
        <w:continuationSeparator/>
      </w:r>
    </w:p>
    <w:p w14:paraId="79BA75D7" w14:textId="77777777" w:rsidR="0009603A" w:rsidRDefault="0009603A"/>
    <w:p w14:paraId="0147AB60" w14:textId="77777777" w:rsidR="0009603A" w:rsidRDefault="0009603A" w:rsidP="00577D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F8B64" w14:textId="7BF2CDDB" w:rsidR="003938C6" w:rsidRPr="00CB1E83" w:rsidRDefault="00577D7B" w:rsidP="00CB1E83">
    <w:pPr>
      <w:pStyle w:val="Fuzeile"/>
      <w:rPr>
        <w:rFonts w:cs="Arial"/>
        <w:szCs w:val="20"/>
      </w:rPr>
    </w:pPr>
    <w:r w:rsidRPr="00577D7B">
      <w:rPr>
        <w:rFonts w:cs="Arial"/>
        <w:szCs w:val="20"/>
      </w:rPr>
      <w:tab/>
    </w:r>
    <w:r w:rsidRPr="00577D7B">
      <w:rPr>
        <w:rFonts w:cs="Arial"/>
        <w:szCs w:val="20"/>
      </w:rPr>
      <w:tab/>
      <w:t xml:space="preserve">Seite </w:t>
    </w:r>
    <w:r w:rsidRPr="00577D7B">
      <w:rPr>
        <w:rFonts w:cs="Arial"/>
        <w:bCs/>
        <w:szCs w:val="20"/>
      </w:rPr>
      <w:fldChar w:fldCharType="begin"/>
    </w:r>
    <w:r w:rsidRPr="00577D7B">
      <w:rPr>
        <w:rFonts w:cs="Arial"/>
        <w:bCs/>
        <w:szCs w:val="20"/>
      </w:rPr>
      <w:instrText>PAGE  \* Arabic  \* MERGEFORMAT</w:instrText>
    </w:r>
    <w:r w:rsidRPr="00577D7B">
      <w:rPr>
        <w:rFonts w:cs="Arial"/>
        <w:bCs/>
        <w:szCs w:val="20"/>
      </w:rPr>
      <w:fldChar w:fldCharType="separate"/>
    </w:r>
    <w:r w:rsidR="00664111" w:rsidRPr="00664111">
      <w:rPr>
        <w:rFonts w:ascii="Calibri" w:hAnsi="Calibri" w:cs="Arial"/>
        <w:bCs/>
        <w:noProof/>
        <w:sz w:val="22"/>
      </w:rPr>
      <w:t>2</w:t>
    </w:r>
    <w:r w:rsidRPr="00577D7B">
      <w:rPr>
        <w:rFonts w:cs="Arial"/>
        <w:bCs/>
        <w:szCs w:val="20"/>
      </w:rPr>
      <w:fldChar w:fldCharType="end"/>
    </w:r>
    <w:r w:rsidRPr="00577D7B">
      <w:rPr>
        <w:rFonts w:cs="Arial"/>
        <w:szCs w:val="20"/>
      </w:rPr>
      <w:t xml:space="preserve"> von </w:t>
    </w:r>
    <w:r w:rsidRPr="00577D7B">
      <w:rPr>
        <w:rFonts w:cs="Arial"/>
        <w:bCs/>
        <w:szCs w:val="20"/>
      </w:rPr>
      <w:fldChar w:fldCharType="begin"/>
    </w:r>
    <w:r w:rsidRPr="00577D7B">
      <w:rPr>
        <w:rFonts w:cs="Arial"/>
        <w:bCs/>
        <w:szCs w:val="20"/>
      </w:rPr>
      <w:instrText>NUMPAGES  \* Arabic  \* MERGEFORMAT</w:instrText>
    </w:r>
    <w:r w:rsidRPr="00577D7B">
      <w:rPr>
        <w:rFonts w:cs="Arial"/>
        <w:bCs/>
        <w:szCs w:val="20"/>
      </w:rPr>
      <w:fldChar w:fldCharType="separate"/>
    </w:r>
    <w:r w:rsidR="00664111" w:rsidRPr="00664111">
      <w:rPr>
        <w:rFonts w:ascii="Calibri" w:hAnsi="Calibri" w:cs="Arial"/>
        <w:bCs/>
        <w:noProof/>
        <w:sz w:val="22"/>
      </w:rPr>
      <w:t>5</w:t>
    </w:r>
    <w:r w:rsidRPr="00577D7B">
      <w:rPr>
        <w:rFonts w:cs="Arial"/>
        <w:bCs/>
        <w:szCs w:val="20"/>
      </w:rPr>
      <w:fldChar w:fldCharType="end"/>
    </w:r>
    <w:r w:rsidR="00FD4E23">
      <w:rPr>
        <w:rFonts w:cs="Arial"/>
        <w:noProof/>
        <w:szCs w:val="20"/>
      </w:rPr>
      <w:drawing>
        <wp:anchor distT="0" distB="0" distL="114300" distR="114300" simplePos="0" relativeHeight="251658240" behindDoc="1" locked="0" layoutInCell="1" allowOverlap="1">
          <wp:simplePos x="0" y="0"/>
          <wp:positionH relativeFrom="page">
            <wp:posOffset>0</wp:posOffset>
          </wp:positionH>
          <wp:positionV relativeFrom="paragraph">
            <wp:posOffset>270510</wp:posOffset>
          </wp:positionV>
          <wp:extent cx="7560310" cy="537210"/>
          <wp:effectExtent l="0" t="0" r="0" b="0"/>
          <wp:wrapNone/>
          <wp:docPr id="2" name="Bild 2" descr="Briefpapier_Cosys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papier_Cosys 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53721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F323A5" w14:textId="77777777" w:rsidR="0009603A" w:rsidRDefault="0009603A" w:rsidP="00344E69">
      <w:r>
        <w:separator/>
      </w:r>
    </w:p>
    <w:p w14:paraId="1EAB2548" w14:textId="77777777" w:rsidR="0009603A" w:rsidRDefault="0009603A"/>
    <w:p w14:paraId="26C1FD0F" w14:textId="77777777" w:rsidR="0009603A" w:rsidRDefault="0009603A" w:rsidP="00577D7B"/>
  </w:footnote>
  <w:footnote w:type="continuationSeparator" w:id="0">
    <w:p w14:paraId="7B15E5A0" w14:textId="77777777" w:rsidR="0009603A" w:rsidRDefault="0009603A" w:rsidP="00344E69">
      <w:r>
        <w:continuationSeparator/>
      </w:r>
    </w:p>
    <w:p w14:paraId="12172406" w14:textId="77777777" w:rsidR="0009603A" w:rsidRDefault="0009603A"/>
    <w:p w14:paraId="1CCDC3D6" w14:textId="77777777" w:rsidR="0009603A" w:rsidRDefault="0009603A" w:rsidP="00577D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243BF" w14:textId="77777777" w:rsidR="00865007" w:rsidRDefault="00865007">
    <w:r>
      <w:cr/>
    </w:r>
  </w:p>
  <w:p w14:paraId="4ECDC283" w14:textId="77777777" w:rsidR="00865007" w:rsidRDefault="00865007"/>
  <w:p w14:paraId="46AC0A69" w14:textId="77777777" w:rsidR="00865007" w:rsidRDefault="00865007" w:rsidP="00577D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047A1" w14:textId="77777777" w:rsidR="00865007" w:rsidRDefault="00FD4E23">
    <w:pPr>
      <w:pStyle w:val="Kopfzeile"/>
    </w:pPr>
    <w:r>
      <w:rPr>
        <w:noProof/>
      </w:rPr>
      <w:drawing>
        <wp:anchor distT="0" distB="0" distL="114300" distR="114300" simplePos="0" relativeHeight="251657216" behindDoc="0" locked="0" layoutInCell="1" allowOverlap="1">
          <wp:simplePos x="0" y="0"/>
          <wp:positionH relativeFrom="page">
            <wp:posOffset>0</wp:posOffset>
          </wp:positionH>
          <wp:positionV relativeFrom="page">
            <wp:posOffset>0</wp:posOffset>
          </wp:positionV>
          <wp:extent cx="7560310" cy="1262380"/>
          <wp:effectExtent l="0" t="0" r="0" b="0"/>
          <wp:wrapNone/>
          <wp:docPr id="1" name="Bild 1" descr="Briefpapier_Cosys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papier_Cosys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62380"/>
                  </a:xfrm>
                  <a:prstGeom prst="rect">
                    <a:avLst/>
                  </a:prstGeom>
                  <a:noFill/>
                </pic:spPr>
              </pic:pic>
            </a:graphicData>
          </a:graphic>
          <wp14:sizeRelH relativeFrom="page">
            <wp14:pctWidth>0</wp14:pctWidth>
          </wp14:sizeRelH>
          <wp14:sizeRelV relativeFrom="page">
            <wp14:pctHeight>0</wp14:pctHeight>
          </wp14:sizeRelV>
        </wp:anchor>
      </w:drawing>
    </w:r>
  </w:p>
  <w:p w14:paraId="1C68AF87" w14:textId="77777777" w:rsidR="00865007" w:rsidRDefault="00865007"/>
  <w:p w14:paraId="77227ED1" w14:textId="77777777" w:rsidR="00865007" w:rsidRDefault="00865007" w:rsidP="00577D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32B22"/>
    <w:multiLevelType w:val="hybridMultilevel"/>
    <w:tmpl w:val="D6A899B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5D6390"/>
    <w:multiLevelType w:val="multilevel"/>
    <w:tmpl w:val="EE747ED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730EAC"/>
    <w:multiLevelType w:val="hybridMultilevel"/>
    <w:tmpl w:val="630C19A8"/>
    <w:lvl w:ilvl="0" w:tplc="C6EA791A">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 w15:restartNumberingAfterBreak="0">
    <w:nsid w:val="1482775B"/>
    <w:multiLevelType w:val="multilevel"/>
    <w:tmpl w:val="8DA43EA0"/>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160D2398"/>
    <w:multiLevelType w:val="hybridMultilevel"/>
    <w:tmpl w:val="4992C09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9C23043"/>
    <w:multiLevelType w:val="hybridMultilevel"/>
    <w:tmpl w:val="73DE8A0A"/>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B731269"/>
    <w:multiLevelType w:val="multilevel"/>
    <w:tmpl w:val="8F088BF8"/>
    <w:lvl w:ilvl="0">
      <w:start w:val="1"/>
      <w:numFmt w:val="decimal"/>
      <w:pStyle w:val="berschrift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09468C2"/>
    <w:multiLevelType w:val="hybridMultilevel"/>
    <w:tmpl w:val="B224A102"/>
    <w:lvl w:ilvl="0" w:tplc="64A21598">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32D374B5"/>
    <w:multiLevelType w:val="hybridMultilevel"/>
    <w:tmpl w:val="E480B5F0"/>
    <w:lvl w:ilvl="0" w:tplc="DC36C15E">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4560949"/>
    <w:multiLevelType w:val="multilevel"/>
    <w:tmpl w:val="EE747ED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B96300"/>
    <w:multiLevelType w:val="hybridMultilevel"/>
    <w:tmpl w:val="4DB0C214"/>
    <w:lvl w:ilvl="0" w:tplc="2B829750">
      <w:start w:val="2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28F096A"/>
    <w:multiLevelType w:val="multilevel"/>
    <w:tmpl w:val="B4AE02E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F75636F"/>
    <w:multiLevelType w:val="multilevel"/>
    <w:tmpl w:val="EE747ED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9A3593F"/>
    <w:multiLevelType w:val="hybridMultilevel"/>
    <w:tmpl w:val="25DCB2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E325318"/>
    <w:multiLevelType w:val="multilevel"/>
    <w:tmpl w:val="EE747EDE"/>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AB82A3E"/>
    <w:multiLevelType w:val="hybridMultilevel"/>
    <w:tmpl w:val="557849B8"/>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6"/>
  </w:num>
  <w:num w:numId="6">
    <w:abstractNumId w:val="11"/>
  </w:num>
  <w:num w:numId="7">
    <w:abstractNumId w:val="15"/>
  </w:num>
  <w:num w:numId="8">
    <w:abstractNumId w:val="7"/>
  </w:num>
  <w:num w:numId="9">
    <w:abstractNumId w:val="2"/>
  </w:num>
  <w:num w:numId="10">
    <w:abstractNumId w:val="12"/>
  </w:num>
  <w:num w:numId="11">
    <w:abstractNumId w:val="9"/>
  </w:num>
  <w:num w:numId="12">
    <w:abstractNumId w:val="14"/>
  </w:num>
  <w:num w:numId="13">
    <w:abstractNumId w:val="1"/>
  </w:num>
  <w:num w:numId="14">
    <w:abstractNumId w:val="8"/>
  </w:num>
  <w:num w:numId="15">
    <w:abstractNumId w:val="10"/>
  </w:num>
  <w:num w:numId="16">
    <w:abstractNumId w:val="1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rj Catalin Colesnicov">
    <w15:presenceInfo w15:providerId="None" w15:userId="Jorj Catalin Colesnico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E5A"/>
    <w:rsid w:val="00001E0D"/>
    <w:rsid w:val="0000650D"/>
    <w:rsid w:val="00011031"/>
    <w:rsid w:val="00017A19"/>
    <w:rsid w:val="00022DFD"/>
    <w:rsid w:val="00040A3B"/>
    <w:rsid w:val="000414B7"/>
    <w:rsid w:val="00043A08"/>
    <w:rsid w:val="000505C5"/>
    <w:rsid w:val="00067CB7"/>
    <w:rsid w:val="0007219C"/>
    <w:rsid w:val="00077DD5"/>
    <w:rsid w:val="00085D08"/>
    <w:rsid w:val="00090895"/>
    <w:rsid w:val="00090B5E"/>
    <w:rsid w:val="0009603A"/>
    <w:rsid w:val="000A2A28"/>
    <w:rsid w:val="000A5758"/>
    <w:rsid w:val="000A6085"/>
    <w:rsid w:val="000B0D17"/>
    <w:rsid w:val="000B54E2"/>
    <w:rsid w:val="000B5648"/>
    <w:rsid w:val="000C2767"/>
    <w:rsid w:val="000D273C"/>
    <w:rsid w:val="000D2A81"/>
    <w:rsid w:val="000D3BAB"/>
    <w:rsid w:val="000D5301"/>
    <w:rsid w:val="000D56B0"/>
    <w:rsid w:val="000E7F33"/>
    <w:rsid w:val="000F1428"/>
    <w:rsid w:val="000F5080"/>
    <w:rsid w:val="000F5098"/>
    <w:rsid w:val="00104CCB"/>
    <w:rsid w:val="0010798F"/>
    <w:rsid w:val="00117089"/>
    <w:rsid w:val="0011737C"/>
    <w:rsid w:val="001203A8"/>
    <w:rsid w:val="00123656"/>
    <w:rsid w:val="0013203B"/>
    <w:rsid w:val="001349D8"/>
    <w:rsid w:val="00140ED3"/>
    <w:rsid w:val="001451E3"/>
    <w:rsid w:val="00157E83"/>
    <w:rsid w:val="001670EE"/>
    <w:rsid w:val="001741E6"/>
    <w:rsid w:val="00193982"/>
    <w:rsid w:val="001A4E2B"/>
    <w:rsid w:val="001A716F"/>
    <w:rsid w:val="001B0C2D"/>
    <w:rsid w:val="001B624D"/>
    <w:rsid w:val="001B6DCE"/>
    <w:rsid w:val="001B7C5E"/>
    <w:rsid w:val="001C2728"/>
    <w:rsid w:val="001E0F20"/>
    <w:rsid w:val="001E7A0E"/>
    <w:rsid w:val="001F5377"/>
    <w:rsid w:val="002040BD"/>
    <w:rsid w:val="0022660D"/>
    <w:rsid w:val="002270E9"/>
    <w:rsid w:val="00230863"/>
    <w:rsid w:val="002360C8"/>
    <w:rsid w:val="00237F8B"/>
    <w:rsid w:val="00240482"/>
    <w:rsid w:val="0024169B"/>
    <w:rsid w:val="00262EAD"/>
    <w:rsid w:val="0027230A"/>
    <w:rsid w:val="00273BD1"/>
    <w:rsid w:val="00287067"/>
    <w:rsid w:val="00293F0D"/>
    <w:rsid w:val="002A1E92"/>
    <w:rsid w:val="002A7696"/>
    <w:rsid w:val="002B2F7F"/>
    <w:rsid w:val="002B38BA"/>
    <w:rsid w:val="002C1823"/>
    <w:rsid w:val="002C18FE"/>
    <w:rsid w:val="002C6489"/>
    <w:rsid w:val="002D4CD8"/>
    <w:rsid w:val="002D676F"/>
    <w:rsid w:val="002E5B53"/>
    <w:rsid w:val="002F0F98"/>
    <w:rsid w:val="00301530"/>
    <w:rsid w:val="0030496F"/>
    <w:rsid w:val="003063FE"/>
    <w:rsid w:val="00313018"/>
    <w:rsid w:val="00313F5C"/>
    <w:rsid w:val="00327DE2"/>
    <w:rsid w:val="00330214"/>
    <w:rsid w:val="00331ABE"/>
    <w:rsid w:val="00335B3F"/>
    <w:rsid w:val="00344E69"/>
    <w:rsid w:val="00352FB6"/>
    <w:rsid w:val="00357918"/>
    <w:rsid w:val="00374CDE"/>
    <w:rsid w:val="003753BB"/>
    <w:rsid w:val="003938C6"/>
    <w:rsid w:val="003B1646"/>
    <w:rsid w:val="003C43FC"/>
    <w:rsid w:val="003D3A2C"/>
    <w:rsid w:val="003D4A80"/>
    <w:rsid w:val="003D4AAC"/>
    <w:rsid w:val="003D7690"/>
    <w:rsid w:val="003F55A6"/>
    <w:rsid w:val="004073F6"/>
    <w:rsid w:val="004100DF"/>
    <w:rsid w:val="00412A53"/>
    <w:rsid w:val="00424B42"/>
    <w:rsid w:val="00426B5E"/>
    <w:rsid w:val="0043217B"/>
    <w:rsid w:val="00432D2A"/>
    <w:rsid w:val="004330DA"/>
    <w:rsid w:val="00433FB9"/>
    <w:rsid w:val="00441315"/>
    <w:rsid w:val="00445FDD"/>
    <w:rsid w:val="0045029A"/>
    <w:rsid w:val="00456E5A"/>
    <w:rsid w:val="004627BA"/>
    <w:rsid w:val="00464045"/>
    <w:rsid w:val="00464094"/>
    <w:rsid w:val="0046587D"/>
    <w:rsid w:val="004660EC"/>
    <w:rsid w:val="00483D92"/>
    <w:rsid w:val="00485ED9"/>
    <w:rsid w:val="00491670"/>
    <w:rsid w:val="00491945"/>
    <w:rsid w:val="00494936"/>
    <w:rsid w:val="004A0353"/>
    <w:rsid w:val="004B4AD1"/>
    <w:rsid w:val="004C039C"/>
    <w:rsid w:val="004C3387"/>
    <w:rsid w:val="004C33AD"/>
    <w:rsid w:val="004C5388"/>
    <w:rsid w:val="004D05CE"/>
    <w:rsid w:val="004E5BB0"/>
    <w:rsid w:val="004F1404"/>
    <w:rsid w:val="0050526B"/>
    <w:rsid w:val="005067E9"/>
    <w:rsid w:val="00511B80"/>
    <w:rsid w:val="00512B1C"/>
    <w:rsid w:val="005259B1"/>
    <w:rsid w:val="00525D22"/>
    <w:rsid w:val="00537E5F"/>
    <w:rsid w:val="005412E3"/>
    <w:rsid w:val="00541D65"/>
    <w:rsid w:val="005553CE"/>
    <w:rsid w:val="00577D7B"/>
    <w:rsid w:val="005839DD"/>
    <w:rsid w:val="00596080"/>
    <w:rsid w:val="005B555A"/>
    <w:rsid w:val="005B5854"/>
    <w:rsid w:val="005C019A"/>
    <w:rsid w:val="005C1F3D"/>
    <w:rsid w:val="005D068B"/>
    <w:rsid w:val="005D5CBC"/>
    <w:rsid w:val="005E18E1"/>
    <w:rsid w:val="005E2672"/>
    <w:rsid w:val="005E7437"/>
    <w:rsid w:val="005F06F9"/>
    <w:rsid w:val="005F6198"/>
    <w:rsid w:val="0060226B"/>
    <w:rsid w:val="00610A3A"/>
    <w:rsid w:val="0061246A"/>
    <w:rsid w:val="0061520D"/>
    <w:rsid w:val="006156E6"/>
    <w:rsid w:val="006306B5"/>
    <w:rsid w:val="00646CF7"/>
    <w:rsid w:val="006478A3"/>
    <w:rsid w:val="006603B0"/>
    <w:rsid w:val="00661BD4"/>
    <w:rsid w:val="00664111"/>
    <w:rsid w:val="0067234D"/>
    <w:rsid w:val="00673AC8"/>
    <w:rsid w:val="00684FC3"/>
    <w:rsid w:val="006936B2"/>
    <w:rsid w:val="006A0446"/>
    <w:rsid w:val="006A0D54"/>
    <w:rsid w:val="006A7A90"/>
    <w:rsid w:val="006B2CAC"/>
    <w:rsid w:val="006C5203"/>
    <w:rsid w:val="006C575E"/>
    <w:rsid w:val="006D1418"/>
    <w:rsid w:val="006E4CFA"/>
    <w:rsid w:val="00722461"/>
    <w:rsid w:val="00745768"/>
    <w:rsid w:val="007533FB"/>
    <w:rsid w:val="00760C1F"/>
    <w:rsid w:val="007667E9"/>
    <w:rsid w:val="00773C36"/>
    <w:rsid w:val="00780413"/>
    <w:rsid w:val="00786061"/>
    <w:rsid w:val="007C31FB"/>
    <w:rsid w:val="007C3CC8"/>
    <w:rsid w:val="007D38DA"/>
    <w:rsid w:val="007D5596"/>
    <w:rsid w:val="007D570D"/>
    <w:rsid w:val="007D59AE"/>
    <w:rsid w:val="007F2737"/>
    <w:rsid w:val="00802BAD"/>
    <w:rsid w:val="00803FCA"/>
    <w:rsid w:val="00815728"/>
    <w:rsid w:val="0082285C"/>
    <w:rsid w:val="00822E8A"/>
    <w:rsid w:val="008254F6"/>
    <w:rsid w:val="00832B91"/>
    <w:rsid w:val="00837B33"/>
    <w:rsid w:val="00847FE1"/>
    <w:rsid w:val="00856A81"/>
    <w:rsid w:val="008578BE"/>
    <w:rsid w:val="0086415D"/>
    <w:rsid w:val="00865007"/>
    <w:rsid w:val="00865869"/>
    <w:rsid w:val="00873EFC"/>
    <w:rsid w:val="00875375"/>
    <w:rsid w:val="00897998"/>
    <w:rsid w:val="008A13FD"/>
    <w:rsid w:val="008A201F"/>
    <w:rsid w:val="008A59D5"/>
    <w:rsid w:val="008A5E22"/>
    <w:rsid w:val="008B4714"/>
    <w:rsid w:val="008B7345"/>
    <w:rsid w:val="008C12B4"/>
    <w:rsid w:val="008C5089"/>
    <w:rsid w:val="008D0C57"/>
    <w:rsid w:val="008E1456"/>
    <w:rsid w:val="008E38BD"/>
    <w:rsid w:val="008E71D5"/>
    <w:rsid w:val="008F2D91"/>
    <w:rsid w:val="00900813"/>
    <w:rsid w:val="00901831"/>
    <w:rsid w:val="00906523"/>
    <w:rsid w:val="0091404F"/>
    <w:rsid w:val="009169FC"/>
    <w:rsid w:val="00935781"/>
    <w:rsid w:val="009405AC"/>
    <w:rsid w:val="00942818"/>
    <w:rsid w:val="00943707"/>
    <w:rsid w:val="00953B38"/>
    <w:rsid w:val="00954421"/>
    <w:rsid w:val="00960E1C"/>
    <w:rsid w:val="00961AD1"/>
    <w:rsid w:val="009713BF"/>
    <w:rsid w:val="009763A8"/>
    <w:rsid w:val="00993824"/>
    <w:rsid w:val="00996100"/>
    <w:rsid w:val="009A6745"/>
    <w:rsid w:val="009A6B74"/>
    <w:rsid w:val="009B1FCD"/>
    <w:rsid w:val="009B382A"/>
    <w:rsid w:val="009E64FB"/>
    <w:rsid w:val="009F3D73"/>
    <w:rsid w:val="00A0137C"/>
    <w:rsid w:val="00A03DDF"/>
    <w:rsid w:val="00A05CD1"/>
    <w:rsid w:val="00A15145"/>
    <w:rsid w:val="00A26381"/>
    <w:rsid w:val="00A41996"/>
    <w:rsid w:val="00A5538A"/>
    <w:rsid w:val="00A65248"/>
    <w:rsid w:val="00A7319F"/>
    <w:rsid w:val="00A774EF"/>
    <w:rsid w:val="00A8043C"/>
    <w:rsid w:val="00A80477"/>
    <w:rsid w:val="00A8075C"/>
    <w:rsid w:val="00A85312"/>
    <w:rsid w:val="00A9426C"/>
    <w:rsid w:val="00AA1123"/>
    <w:rsid w:val="00AB27A3"/>
    <w:rsid w:val="00AB3F4B"/>
    <w:rsid w:val="00AD15DB"/>
    <w:rsid w:val="00AD19CC"/>
    <w:rsid w:val="00AE72C0"/>
    <w:rsid w:val="00AF1AB2"/>
    <w:rsid w:val="00AF233B"/>
    <w:rsid w:val="00B00ACF"/>
    <w:rsid w:val="00B04AA4"/>
    <w:rsid w:val="00B110C1"/>
    <w:rsid w:val="00B12580"/>
    <w:rsid w:val="00B15512"/>
    <w:rsid w:val="00B20172"/>
    <w:rsid w:val="00B36C39"/>
    <w:rsid w:val="00B406D8"/>
    <w:rsid w:val="00B4180A"/>
    <w:rsid w:val="00B46E97"/>
    <w:rsid w:val="00B57C32"/>
    <w:rsid w:val="00B72F3A"/>
    <w:rsid w:val="00B73586"/>
    <w:rsid w:val="00B7718A"/>
    <w:rsid w:val="00B77832"/>
    <w:rsid w:val="00B83468"/>
    <w:rsid w:val="00B95C47"/>
    <w:rsid w:val="00BA034F"/>
    <w:rsid w:val="00BA4AEB"/>
    <w:rsid w:val="00BC114D"/>
    <w:rsid w:val="00BC6CD0"/>
    <w:rsid w:val="00BC7724"/>
    <w:rsid w:val="00BE2789"/>
    <w:rsid w:val="00BE7679"/>
    <w:rsid w:val="00BE78E4"/>
    <w:rsid w:val="00BF2AD3"/>
    <w:rsid w:val="00BF6615"/>
    <w:rsid w:val="00C03AB4"/>
    <w:rsid w:val="00C056BB"/>
    <w:rsid w:val="00C129E3"/>
    <w:rsid w:val="00C17124"/>
    <w:rsid w:val="00C174F5"/>
    <w:rsid w:val="00C30470"/>
    <w:rsid w:val="00C33160"/>
    <w:rsid w:val="00C34187"/>
    <w:rsid w:val="00C3499C"/>
    <w:rsid w:val="00C34E94"/>
    <w:rsid w:val="00C35E1C"/>
    <w:rsid w:val="00C3778E"/>
    <w:rsid w:val="00C404BD"/>
    <w:rsid w:val="00C43FFF"/>
    <w:rsid w:val="00C523BB"/>
    <w:rsid w:val="00C707FF"/>
    <w:rsid w:val="00C838C8"/>
    <w:rsid w:val="00C84DB2"/>
    <w:rsid w:val="00C86964"/>
    <w:rsid w:val="00C9399D"/>
    <w:rsid w:val="00CB0099"/>
    <w:rsid w:val="00CB0867"/>
    <w:rsid w:val="00CB1E83"/>
    <w:rsid w:val="00CC0951"/>
    <w:rsid w:val="00CC23A6"/>
    <w:rsid w:val="00CC3143"/>
    <w:rsid w:val="00CC3CA8"/>
    <w:rsid w:val="00CC7D2C"/>
    <w:rsid w:val="00CE0232"/>
    <w:rsid w:val="00CE6252"/>
    <w:rsid w:val="00CF5C1C"/>
    <w:rsid w:val="00CF73C8"/>
    <w:rsid w:val="00D01BC7"/>
    <w:rsid w:val="00D02C41"/>
    <w:rsid w:val="00D02D71"/>
    <w:rsid w:val="00D036B4"/>
    <w:rsid w:val="00D0602B"/>
    <w:rsid w:val="00D17577"/>
    <w:rsid w:val="00D2573F"/>
    <w:rsid w:val="00D502E9"/>
    <w:rsid w:val="00D56C0B"/>
    <w:rsid w:val="00D602A0"/>
    <w:rsid w:val="00D760EF"/>
    <w:rsid w:val="00D769CB"/>
    <w:rsid w:val="00D84097"/>
    <w:rsid w:val="00D96010"/>
    <w:rsid w:val="00DA072E"/>
    <w:rsid w:val="00DA7285"/>
    <w:rsid w:val="00DB1ADA"/>
    <w:rsid w:val="00DB36D0"/>
    <w:rsid w:val="00DB4B8B"/>
    <w:rsid w:val="00DC4D4C"/>
    <w:rsid w:val="00DD178E"/>
    <w:rsid w:val="00E00182"/>
    <w:rsid w:val="00E145FD"/>
    <w:rsid w:val="00E16088"/>
    <w:rsid w:val="00E205BF"/>
    <w:rsid w:val="00E21266"/>
    <w:rsid w:val="00E37127"/>
    <w:rsid w:val="00E43660"/>
    <w:rsid w:val="00E4490A"/>
    <w:rsid w:val="00E577B6"/>
    <w:rsid w:val="00E62EC6"/>
    <w:rsid w:val="00E7533C"/>
    <w:rsid w:val="00E77B36"/>
    <w:rsid w:val="00E97B85"/>
    <w:rsid w:val="00EA3175"/>
    <w:rsid w:val="00EA4143"/>
    <w:rsid w:val="00EA6B78"/>
    <w:rsid w:val="00EB7860"/>
    <w:rsid w:val="00EC2A72"/>
    <w:rsid w:val="00EC5C25"/>
    <w:rsid w:val="00EC71B0"/>
    <w:rsid w:val="00EE1314"/>
    <w:rsid w:val="00EE3190"/>
    <w:rsid w:val="00EE6D62"/>
    <w:rsid w:val="00EE6DFA"/>
    <w:rsid w:val="00EE7B95"/>
    <w:rsid w:val="00F05559"/>
    <w:rsid w:val="00F0634B"/>
    <w:rsid w:val="00F1036E"/>
    <w:rsid w:val="00F1666E"/>
    <w:rsid w:val="00F17EB6"/>
    <w:rsid w:val="00F23A90"/>
    <w:rsid w:val="00F2555C"/>
    <w:rsid w:val="00F35301"/>
    <w:rsid w:val="00F450A4"/>
    <w:rsid w:val="00F51CC6"/>
    <w:rsid w:val="00F52897"/>
    <w:rsid w:val="00F57A06"/>
    <w:rsid w:val="00F600AD"/>
    <w:rsid w:val="00F625F0"/>
    <w:rsid w:val="00F669CC"/>
    <w:rsid w:val="00F673B8"/>
    <w:rsid w:val="00F71A1A"/>
    <w:rsid w:val="00F833FF"/>
    <w:rsid w:val="00F93EDD"/>
    <w:rsid w:val="00FA06B3"/>
    <w:rsid w:val="00FB3A9B"/>
    <w:rsid w:val="00FC3D8B"/>
    <w:rsid w:val="00FD13A6"/>
    <w:rsid w:val="00FD4E23"/>
    <w:rsid w:val="00FE2BF0"/>
    <w:rsid w:val="00FE63FA"/>
    <w:rsid w:val="00FF0588"/>
    <w:rsid w:val="00FF5A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172B802"/>
  <w15:chartTrackingRefBased/>
  <w15:docId w15:val="{863E15A2-49A5-4D2A-A4C0-3311C0C65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C6CD0"/>
    <w:pPr>
      <w:spacing w:after="160" w:line="259" w:lineRule="auto"/>
      <w:jc w:val="both"/>
    </w:pPr>
    <w:rPr>
      <w:rFonts w:ascii="Arial" w:hAnsi="Arial"/>
      <w:szCs w:val="22"/>
    </w:rPr>
  </w:style>
  <w:style w:type="paragraph" w:styleId="berschrift1">
    <w:name w:val="heading 1"/>
    <w:basedOn w:val="Standard"/>
    <w:next w:val="Standard"/>
    <w:link w:val="berschrift1Zchn"/>
    <w:autoRedefine/>
    <w:uiPriority w:val="9"/>
    <w:qFormat/>
    <w:rsid w:val="00237F8B"/>
    <w:pPr>
      <w:keepNext/>
      <w:keepLines/>
      <w:numPr>
        <w:numId w:val="5"/>
      </w:numPr>
      <w:spacing w:before="240" w:after="100"/>
      <w:ind w:left="567" w:hanging="567"/>
      <w:jc w:val="left"/>
      <w:outlineLvl w:val="0"/>
    </w:pPr>
    <w:rPr>
      <w:rFonts w:eastAsia="SimSun"/>
      <w:b/>
      <w:bCs/>
      <w:color w:val="000000"/>
      <w:sz w:val="32"/>
      <w:szCs w:val="36"/>
    </w:rPr>
  </w:style>
  <w:style w:type="paragraph" w:styleId="berschrift2">
    <w:name w:val="heading 2"/>
    <w:basedOn w:val="Standard"/>
    <w:next w:val="Standard"/>
    <w:link w:val="berschrift2Zchn"/>
    <w:autoRedefine/>
    <w:uiPriority w:val="9"/>
    <w:unhideWhenUsed/>
    <w:qFormat/>
    <w:rsid w:val="00CB1E83"/>
    <w:pPr>
      <w:keepNext/>
      <w:keepLines/>
      <w:numPr>
        <w:ilvl w:val="1"/>
        <w:numId w:val="1"/>
      </w:numPr>
      <w:spacing w:before="100" w:after="100" w:line="240" w:lineRule="auto"/>
      <w:ind w:left="567" w:hanging="567"/>
      <w:outlineLvl w:val="1"/>
    </w:pPr>
    <w:rPr>
      <w:rFonts w:eastAsia="SimSun"/>
      <w:b/>
      <w:bCs/>
      <w:color w:val="000000"/>
      <w:sz w:val="24"/>
      <w:szCs w:val="28"/>
    </w:rPr>
  </w:style>
  <w:style w:type="paragraph" w:styleId="berschrift3">
    <w:name w:val="heading 3"/>
    <w:basedOn w:val="Standard"/>
    <w:next w:val="Standard"/>
    <w:link w:val="berschrift3Zchn"/>
    <w:autoRedefine/>
    <w:uiPriority w:val="9"/>
    <w:unhideWhenUsed/>
    <w:qFormat/>
    <w:rsid w:val="00BC6CD0"/>
    <w:pPr>
      <w:keepNext/>
      <w:keepLines/>
      <w:numPr>
        <w:ilvl w:val="2"/>
        <w:numId w:val="1"/>
      </w:numPr>
      <w:spacing w:before="200" w:after="0" w:line="240" w:lineRule="auto"/>
      <w:ind w:left="567" w:hanging="567"/>
      <w:outlineLvl w:val="2"/>
    </w:pPr>
    <w:rPr>
      <w:rFonts w:eastAsia="SimSun"/>
      <w:b/>
      <w:bCs/>
      <w:color w:val="000000"/>
    </w:rPr>
  </w:style>
  <w:style w:type="paragraph" w:styleId="berschrift4">
    <w:name w:val="heading 4"/>
    <w:basedOn w:val="Standard"/>
    <w:next w:val="Standard"/>
    <w:link w:val="berschrift4Zchn"/>
    <w:uiPriority w:val="9"/>
    <w:semiHidden/>
    <w:unhideWhenUsed/>
    <w:qFormat/>
    <w:rsid w:val="004F1404"/>
    <w:pPr>
      <w:keepNext/>
      <w:keepLines/>
      <w:numPr>
        <w:ilvl w:val="3"/>
        <w:numId w:val="1"/>
      </w:numPr>
      <w:spacing w:before="200" w:after="0"/>
      <w:outlineLvl w:val="3"/>
    </w:pPr>
    <w:rPr>
      <w:rFonts w:ascii="Calibri Light" w:eastAsia="SimSun" w:hAnsi="Calibri Light"/>
      <w:b/>
      <w:bCs/>
      <w:i/>
      <w:iCs/>
      <w:color w:val="000000"/>
    </w:rPr>
  </w:style>
  <w:style w:type="paragraph" w:styleId="berschrift5">
    <w:name w:val="heading 5"/>
    <w:basedOn w:val="Standard"/>
    <w:next w:val="Standard"/>
    <w:link w:val="berschrift5Zchn"/>
    <w:uiPriority w:val="9"/>
    <w:semiHidden/>
    <w:unhideWhenUsed/>
    <w:qFormat/>
    <w:rsid w:val="004F1404"/>
    <w:pPr>
      <w:keepNext/>
      <w:keepLines/>
      <w:numPr>
        <w:ilvl w:val="4"/>
        <w:numId w:val="1"/>
      </w:numPr>
      <w:spacing w:before="200" w:after="0"/>
      <w:outlineLvl w:val="4"/>
    </w:pPr>
    <w:rPr>
      <w:rFonts w:ascii="Calibri Light" w:eastAsia="SimSun" w:hAnsi="Calibri Light"/>
      <w:color w:val="323E4F"/>
    </w:rPr>
  </w:style>
  <w:style w:type="paragraph" w:styleId="berschrift6">
    <w:name w:val="heading 6"/>
    <w:basedOn w:val="Standard"/>
    <w:next w:val="Standard"/>
    <w:link w:val="berschrift6Zchn"/>
    <w:uiPriority w:val="9"/>
    <w:semiHidden/>
    <w:unhideWhenUsed/>
    <w:qFormat/>
    <w:rsid w:val="004F1404"/>
    <w:pPr>
      <w:keepNext/>
      <w:keepLines/>
      <w:numPr>
        <w:ilvl w:val="5"/>
        <w:numId w:val="1"/>
      </w:numPr>
      <w:spacing w:before="200" w:after="0"/>
      <w:outlineLvl w:val="5"/>
    </w:pPr>
    <w:rPr>
      <w:rFonts w:ascii="Calibri Light" w:eastAsia="SimSun" w:hAnsi="Calibri Light"/>
      <w:i/>
      <w:iCs/>
      <w:color w:val="323E4F"/>
    </w:rPr>
  </w:style>
  <w:style w:type="paragraph" w:styleId="berschrift7">
    <w:name w:val="heading 7"/>
    <w:basedOn w:val="Standard"/>
    <w:next w:val="Standard"/>
    <w:link w:val="berschrift7Zchn"/>
    <w:uiPriority w:val="9"/>
    <w:semiHidden/>
    <w:unhideWhenUsed/>
    <w:qFormat/>
    <w:rsid w:val="004F1404"/>
    <w:pPr>
      <w:keepNext/>
      <w:keepLines/>
      <w:numPr>
        <w:ilvl w:val="6"/>
        <w:numId w:val="1"/>
      </w:numPr>
      <w:spacing w:before="200" w:after="0"/>
      <w:outlineLvl w:val="6"/>
    </w:pPr>
    <w:rPr>
      <w:rFonts w:ascii="Calibri Light" w:eastAsia="SimSun" w:hAnsi="Calibri Light"/>
      <w:i/>
      <w:iCs/>
      <w:color w:val="404040"/>
    </w:rPr>
  </w:style>
  <w:style w:type="paragraph" w:styleId="berschrift8">
    <w:name w:val="heading 8"/>
    <w:basedOn w:val="Standard"/>
    <w:next w:val="Standard"/>
    <w:link w:val="berschrift8Zchn"/>
    <w:uiPriority w:val="9"/>
    <w:semiHidden/>
    <w:unhideWhenUsed/>
    <w:qFormat/>
    <w:rsid w:val="004F1404"/>
    <w:pPr>
      <w:keepNext/>
      <w:keepLines/>
      <w:numPr>
        <w:ilvl w:val="7"/>
        <w:numId w:val="1"/>
      </w:numPr>
      <w:spacing w:before="200" w:after="0"/>
      <w:outlineLvl w:val="7"/>
    </w:pPr>
    <w:rPr>
      <w:rFonts w:ascii="Calibri Light" w:eastAsia="SimSun" w:hAnsi="Calibri Light"/>
      <w:color w:val="404040"/>
      <w:szCs w:val="20"/>
    </w:rPr>
  </w:style>
  <w:style w:type="paragraph" w:styleId="berschrift9">
    <w:name w:val="heading 9"/>
    <w:basedOn w:val="Standard"/>
    <w:next w:val="Standard"/>
    <w:link w:val="berschrift9Zchn"/>
    <w:uiPriority w:val="9"/>
    <w:semiHidden/>
    <w:unhideWhenUsed/>
    <w:qFormat/>
    <w:rsid w:val="004F1404"/>
    <w:pPr>
      <w:keepNext/>
      <w:keepLines/>
      <w:numPr>
        <w:ilvl w:val="8"/>
        <w:numId w:val="1"/>
      </w:numPr>
      <w:spacing w:before="200" w:after="0"/>
      <w:outlineLvl w:val="8"/>
    </w:pPr>
    <w:rPr>
      <w:rFonts w:ascii="Calibri Light" w:eastAsia="SimSun" w:hAnsi="Calibri Light"/>
      <w:i/>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rsid w:val="00D602A0"/>
    <w:pPr>
      <w:ind w:left="708"/>
    </w:pPr>
  </w:style>
  <w:style w:type="paragraph" w:styleId="Textkrper">
    <w:name w:val="Body Text"/>
    <w:basedOn w:val="Standard"/>
    <w:semiHidden/>
    <w:rsid w:val="00D602A0"/>
    <w:rPr>
      <w:szCs w:val="17"/>
    </w:rPr>
  </w:style>
  <w:style w:type="paragraph" w:styleId="Sprechblasentext">
    <w:name w:val="Balloon Text"/>
    <w:basedOn w:val="Standard"/>
    <w:semiHidden/>
    <w:rsid w:val="00D602A0"/>
    <w:rPr>
      <w:rFonts w:ascii="Tahoma" w:hAnsi="Tahoma" w:cs="Tahoma"/>
      <w:sz w:val="16"/>
      <w:szCs w:val="16"/>
    </w:rPr>
  </w:style>
  <w:style w:type="character" w:styleId="Kommentarzeichen">
    <w:name w:val="annotation reference"/>
    <w:semiHidden/>
    <w:unhideWhenUsed/>
    <w:rsid w:val="00D602A0"/>
    <w:rPr>
      <w:sz w:val="16"/>
      <w:szCs w:val="16"/>
    </w:rPr>
  </w:style>
  <w:style w:type="paragraph" w:styleId="Kommentartext">
    <w:name w:val="annotation text"/>
    <w:basedOn w:val="Standard"/>
    <w:semiHidden/>
    <w:unhideWhenUsed/>
    <w:rsid w:val="00D602A0"/>
    <w:rPr>
      <w:szCs w:val="20"/>
    </w:rPr>
  </w:style>
  <w:style w:type="character" w:customStyle="1" w:styleId="KommentartextZchn">
    <w:name w:val="Kommentartext Zchn"/>
    <w:semiHidden/>
    <w:rsid w:val="00D602A0"/>
    <w:rPr>
      <w:lang w:val="de-AT"/>
    </w:rPr>
  </w:style>
  <w:style w:type="paragraph" w:styleId="Kommentarthema">
    <w:name w:val="annotation subject"/>
    <w:basedOn w:val="Kommentartext"/>
    <w:next w:val="Kommentartext"/>
    <w:semiHidden/>
    <w:unhideWhenUsed/>
    <w:rsid w:val="00D602A0"/>
    <w:rPr>
      <w:b/>
      <w:bCs/>
    </w:rPr>
  </w:style>
  <w:style w:type="character" w:customStyle="1" w:styleId="KommentarthemaZchn">
    <w:name w:val="Kommentarthema Zchn"/>
    <w:semiHidden/>
    <w:rsid w:val="00D602A0"/>
    <w:rPr>
      <w:b/>
      <w:bCs/>
      <w:lang w:val="de-AT"/>
    </w:rPr>
  </w:style>
  <w:style w:type="character" w:styleId="Hyperlink">
    <w:name w:val="Hyperlink"/>
    <w:unhideWhenUsed/>
    <w:rsid w:val="00D602A0"/>
    <w:rPr>
      <w:color w:val="0000FF"/>
      <w:u w:val="single"/>
    </w:rPr>
  </w:style>
  <w:style w:type="paragraph" w:styleId="Listenabsatz">
    <w:name w:val="List Paragraph"/>
    <w:basedOn w:val="Standard"/>
    <w:uiPriority w:val="34"/>
    <w:qFormat/>
    <w:rsid w:val="004F1404"/>
    <w:pPr>
      <w:ind w:left="720"/>
      <w:contextualSpacing/>
    </w:pPr>
  </w:style>
  <w:style w:type="paragraph" w:styleId="Kopfzeile">
    <w:name w:val="header"/>
    <w:basedOn w:val="Standard"/>
    <w:link w:val="KopfzeileZchn"/>
    <w:uiPriority w:val="99"/>
    <w:unhideWhenUsed/>
    <w:rsid w:val="00344E69"/>
    <w:pPr>
      <w:tabs>
        <w:tab w:val="center" w:pos="4536"/>
        <w:tab w:val="right" w:pos="9072"/>
      </w:tabs>
    </w:pPr>
  </w:style>
  <w:style w:type="character" w:customStyle="1" w:styleId="KopfzeileZchn">
    <w:name w:val="Kopfzeile Zchn"/>
    <w:link w:val="Kopfzeile"/>
    <w:uiPriority w:val="99"/>
    <w:rsid w:val="00344E69"/>
    <w:rPr>
      <w:sz w:val="24"/>
      <w:szCs w:val="24"/>
      <w:lang w:val="de-AT"/>
    </w:rPr>
  </w:style>
  <w:style w:type="paragraph" w:styleId="Fuzeile">
    <w:name w:val="footer"/>
    <w:basedOn w:val="Standard"/>
    <w:link w:val="FuzeileZchn"/>
    <w:uiPriority w:val="99"/>
    <w:unhideWhenUsed/>
    <w:rsid w:val="00344E69"/>
    <w:pPr>
      <w:tabs>
        <w:tab w:val="center" w:pos="4536"/>
        <w:tab w:val="right" w:pos="9072"/>
      </w:tabs>
    </w:pPr>
  </w:style>
  <w:style w:type="character" w:customStyle="1" w:styleId="FuzeileZchn">
    <w:name w:val="Fußzeile Zchn"/>
    <w:link w:val="Fuzeile"/>
    <w:uiPriority w:val="99"/>
    <w:rsid w:val="00344E69"/>
    <w:rPr>
      <w:sz w:val="24"/>
      <w:szCs w:val="24"/>
      <w:lang w:val="de-AT"/>
    </w:rPr>
  </w:style>
  <w:style w:type="paragraph" w:styleId="berarbeitung">
    <w:name w:val="Revision"/>
    <w:hidden/>
    <w:uiPriority w:val="99"/>
    <w:semiHidden/>
    <w:rsid w:val="00CF73C8"/>
    <w:pPr>
      <w:spacing w:after="200" w:line="276" w:lineRule="auto"/>
      <w:jc w:val="both"/>
    </w:pPr>
    <w:rPr>
      <w:sz w:val="24"/>
      <w:szCs w:val="24"/>
      <w:lang w:val="de-AT"/>
    </w:rPr>
  </w:style>
  <w:style w:type="character" w:customStyle="1" w:styleId="BesuchterHyperlink">
    <w:name w:val="BesuchterHyperlink"/>
    <w:uiPriority w:val="99"/>
    <w:semiHidden/>
    <w:unhideWhenUsed/>
    <w:rsid w:val="00961AD1"/>
    <w:rPr>
      <w:color w:val="800080"/>
      <w:u w:val="single"/>
    </w:rPr>
  </w:style>
  <w:style w:type="paragraph" w:styleId="Titel">
    <w:name w:val="Title"/>
    <w:basedOn w:val="Standard"/>
    <w:next w:val="Standard"/>
    <w:link w:val="TitelZchn"/>
    <w:autoRedefine/>
    <w:uiPriority w:val="10"/>
    <w:qFormat/>
    <w:rsid w:val="00BC6CD0"/>
    <w:pPr>
      <w:spacing w:after="0" w:line="240" w:lineRule="auto"/>
      <w:contextualSpacing/>
    </w:pPr>
    <w:rPr>
      <w:rFonts w:eastAsia="SimSun"/>
      <w:b/>
      <w:color w:val="000000"/>
      <w:sz w:val="52"/>
      <w:szCs w:val="56"/>
    </w:rPr>
  </w:style>
  <w:style w:type="character" w:customStyle="1" w:styleId="TitelZchn">
    <w:name w:val="Titel Zchn"/>
    <w:link w:val="Titel"/>
    <w:uiPriority w:val="10"/>
    <w:rsid w:val="00BC6CD0"/>
    <w:rPr>
      <w:rFonts w:ascii="Arial" w:eastAsia="SimSun" w:hAnsi="Arial" w:cs="Times New Roman"/>
      <w:b/>
      <w:color w:val="000000"/>
      <w:sz w:val="52"/>
      <w:szCs w:val="56"/>
    </w:rPr>
  </w:style>
  <w:style w:type="character" w:customStyle="1" w:styleId="berschrift1Zchn">
    <w:name w:val="Überschrift 1 Zchn"/>
    <w:link w:val="berschrift1"/>
    <w:uiPriority w:val="9"/>
    <w:rsid w:val="00237F8B"/>
    <w:rPr>
      <w:rFonts w:ascii="Arial" w:eastAsia="SimSun" w:hAnsi="Arial"/>
      <w:b/>
      <w:bCs/>
      <w:color w:val="000000"/>
      <w:sz w:val="32"/>
      <w:szCs w:val="36"/>
    </w:rPr>
  </w:style>
  <w:style w:type="character" w:customStyle="1" w:styleId="berschrift2Zchn">
    <w:name w:val="Überschrift 2 Zchn"/>
    <w:link w:val="berschrift2"/>
    <w:uiPriority w:val="9"/>
    <w:rsid w:val="00CB1E83"/>
    <w:rPr>
      <w:rFonts w:ascii="Arial" w:eastAsia="SimSun" w:hAnsi="Arial"/>
      <w:b/>
      <w:bCs/>
      <w:color w:val="000000"/>
      <w:sz w:val="24"/>
      <w:szCs w:val="28"/>
    </w:rPr>
  </w:style>
  <w:style w:type="paragraph" w:styleId="Untertitel">
    <w:name w:val="Subtitle"/>
    <w:basedOn w:val="Standard"/>
    <w:next w:val="Standard"/>
    <w:link w:val="UntertitelZchn"/>
    <w:uiPriority w:val="11"/>
    <w:qFormat/>
    <w:rsid w:val="00BC6CD0"/>
    <w:pPr>
      <w:numPr>
        <w:ilvl w:val="1"/>
      </w:numPr>
    </w:pPr>
    <w:rPr>
      <w:spacing w:val="10"/>
    </w:rPr>
  </w:style>
  <w:style w:type="character" w:customStyle="1" w:styleId="UntertitelZchn">
    <w:name w:val="Untertitel Zchn"/>
    <w:link w:val="Untertitel"/>
    <w:uiPriority w:val="11"/>
    <w:rsid w:val="00BC6CD0"/>
    <w:rPr>
      <w:rFonts w:ascii="Arial" w:hAnsi="Arial"/>
      <w:spacing w:val="10"/>
      <w:sz w:val="20"/>
    </w:rPr>
  </w:style>
  <w:style w:type="character" w:customStyle="1" w:styleId="berschrift3Zchn">
    <w:name w:val="Überschrift 3 Zchn"/>
    <w:link w:val="berschrift3"/>
    <w:uiPriority w:val="9"/>
    <w:rsid w:val="00BC6CD0"/>
    <w:rPr>
      <w:rFonts w:ascii="Arial" w:eastAsia="SimSun" w:hAnsi="Arial"/>
      <w:b/>
      <w:bCs/>
      <w:color w:val="000000"/>
      <w:szCs w:val="22"/>
    </w:rPr>
  </w:style>
  <w:style w:type="character" w:customStyle="1" w:styleId="berschrift4Zchn">
    <w:name w:val="Überschrift 4 Zchn"/>
    <w:link w:val="berschrift4"/>
    <w:uiPriority w:val="9"/>
    <w:semiHidden/>
    <w:rsid w:val="004F1404"/>
    <w:rPr>
      <w:rFonts w:ascii="Calibri Light" w:eastAsia="SimSun" w:hAnsi="Calibri Light"/>
      <w:b/>
      <w:bCs/>
      <w:i/>
      <w:iCs/>
      <w:color w:val="000000"/>
      <w:szCs w:val="22"/>
    </w:rPr>
  </w:style>
  <w:style w:type="character" w:customStyle="1" w:styleId="berschrift5Zchn">
    <w:name w:val="Überschrift 5 Zchn"/>
    <w:link w:val="berschrift5"/>
    <w:uiPriority w:val="9"/>
    <w:semiHidden/>
    <w:rsid w:val="004F1404"/>
    <w:rPr>
      <w:rFonts w:ascii="Calibri Light" w:eastAsia="SimSun" w:hAnsi="Calibri Light"/>
      <w:color w:val="323E4F"/>
      <w:szCs w:val="22"/>
    </w:rPr>
  </w:style>
  <w:style w:type="character" w:customStyle="1" w:styleId="berschrift6Zchn">
    <w:name w:val="Überschrift 6 Zchn"/>
    <w:link w:val="berschrift6"/>
    <w:uiPriority w:val="9"/>
    <w:semiHidden/>
    <w:rsid w:val="004F1404"/>
    <w:rPr>
      <w:rFonts w:ascii="Calibri Light" w:eastAsia="SimSun" w:hAnsi="Calibri Light"/>
      <w:i/>
      <w:iCs/>
      <w:color w:val="323E4F"/>
      <w:szCs w:val="22"/>
    </w:rPr>
  </w:style>
  <w:style w:type="character" w:customStyle="1" w:styleId="berschrift7Zchn">
    <w:name w:val="Überschrift 7 Zchn"/>
    <w:link w:val="berschrift7"/>
    <w:uiPriority w:val="9"/>
    <w:semiHidden/>
    <w:rsid w:val="004F1404"/>
    <w:rPr>
      <w:rFonts w:ascii="Calibri Light" w:eastAsia="SimSun" w:hAnsi="Calibri Light"/>
      <w:i/>
      <w:iCs/>
      <w:color w:val="404040"/>
      <w:szCs w:val="22"/>
    </w:rPr>
  </w:style>
  <w:style w:type="character" w:customStyle="1" w:styleId="berschrift8Zchn">
    <w:name w:val="Überschrift 8 Zchn"/>
    <w:link w:val="berschrift8"/>
    <w:uiPriority w:val="9"/>
    <w:semiHidden/>
    <w:rsid w:val="004F1404"/>
    <w:rPr>
      <w:rFonts w:ascii="Calibri Light" w:eastAsia="SimSun" w:hAnsi="Calibri Light"/>
      <w:color w:val="404040"/>
    </w:rPr>
  </w:style>
  <w:style w:type="character" w:customStyle="1" w:styleId="berschrift9Zchn">
    <w:name w:val="Überschrift 9 Zchn"/>
    <w:link w:val="berschrift9"/>
    <w:uiPriority w:val="9"/>
    <w:semiHidden/>
    <w:rsid w:val="004F1404"/>
    <w:rPr>
      <w:rFonts w:ascii="Calibri Light" w:eastAsia="SimSun" w:hAnsi="Calibri Light"/>
      <w:i/>
      <w:iCs/>
      <w:color w:val="404040"/>
    </w:rPr>
  </w:style>
  <w:style w:type="paragraph" w:styleId="Beschriftung">
    <w:name w:val="caption"/>
    <w:basedOn w:val="Standard"/>
    <w:next w:val="Standard"/>
    <w:uiPriority w:val="35"/>
    <w:semiHidden/>
    <w:unhideWhenUsed/>
    <w:qFormat/>
    <w:rsid w:val="004F1404"/>
    <w:pPr>
      <w:spacing w:after="200" w:line="240" w:lineRule="auto"/>
    </w:pPr>
    <w:rPr>
      <w:i/>
      <w:iCs/>
      <w:color w:val="44546A"/>
      <w:sz w:val="18"/>
      <w:szCs w:val="18"/>
    </w:rPr>
  </w:style>
  <w:style w:type="character" w:styleId="Fett">
    <w:name w:val="Strong"/>
    <w:uiPriority w:val="22"/>
    <w:qFormat/>
    <w:rsid w:val="004F1404"/>
    <w:rPr>
      <w:b/>
      <w:bCs/>
      <w:color w:val="000000"/>
    </w:rPr>
  </w:style>
  <w:style w:type="character" w:styleId="Hervorhebung">
    <w:name w:val="Emphasis"/>
    <w:uiPriority w:val="20"/>
    <w:qFormat/>
    <w:rsid w:val="004F1404"/>
    <w:rPr>
      <w:i/>
      <w:iCs/>
      <w:color w:val="auto"/>
    </w:rPr>
  </w:style>
  <w:style w:type="paragraph" w:styleId="KeinLeerraum">
    <w:name w:val="No Spacing"/>
    <w:uiPriority w:val="1"/>
    <w:qFormat/>
    <w:rsid w:val="004F1404"/>
    <w:rPr>
      <w:rFonts w:ascii="Arial" w:hAnsi="Arial"/>
      <w:szCs w:val="22"/>
    </w:rPr>
  </w:style>
  <w:style w:type="paragraph" w:styleId="Zitat">
    <w:name w:val="Quote"/>
    <w:basedOn w:val="Standard"/>
    <w:next w:val="Standard"/>
    <w:link w:val="ZitatZchn"/>
    <w:uiPriority w:val="29"/>
    <w:qFormat/>
    <w:rsid w:val="004F1404"/>
    <w:pPr>
      <w:spacing w:before="160"/>
      <w:ind w:left="720" w:right="720"/>
    </w:pPr>
    <w:rPr>
      <w:i/>
      <w:iCs/>
      <w:color w:val="000000"/>
    </w:rPr>
  </w:style>
  <w:style w:type="character" w:customStyle="1" w:styleId="ZitatZchn">
    <w:name w:val="Zitat Zchn"/>
    <w:link w:val="Zitat"/>
    <w:uiPriority w:val="29"/>
    <w:rsid w:val="004F1404"/>
    <w:rPr>
      <w:i/>
      <w:iCs/>
      <w:color w:val="000000"/>
    </w:rPr>
  </w:style>
  <w:style w:type="paragraph" w:styleId="IntensivesZitat">
    <w:name w:val="Intense Quote"/>
    <w:basedOn w:val="Standard"/>
    <w:next w:val="Standard"/>
    <w:link w:val="IntensivesZitatZchn"/>
    <w:uiPriority w:val="30"/>
    <w:qFormat/>
    <w:rsid w:val="004F1404"/>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IntensivesZitatZchn">
    <w:name w:val="Intensives Zitat Zchn"/>
    <w:link w:val="IntensivesZitat"/>
    <w:uiPriority w:val="30"/>
    <w:rsid w:val="004F1404"/>
    <w:rPr>
      <w:color w:val="000000"/>
      <w:shd w:val="clear" w:color="auto" w:fill="F2F2F2"/>
    </w:rPr>
  </w:style>
  <w:style w:type="character" w:styleId="SchwacheHervorhebung">
    <w:name w:val="Subtle Emphasis"/>
    <w:uiPriority w:val="19"/>
    <w:qFormat/>
    <w:rsid w:val="004F1404"/>
    <w:rPr>
      <w:i/>
      <w:iCs/>
      <w:color w:val="404040"/>
    </w:rPr>
  </w:style>
  <w:style w:type="character" w:styleId="IntensiveHervorhebung">
    <w:name w:val="Intense Emphasis"/>
    <w:uiPriority w:val="21"/>
    <w:qFormat/>
    <w:rsid w:val="004F1404"/>
    <w:rPr>
      <w:b/>
      <w:bCs/>
      <w:i/>
      <w:iCs/>
      <w:caps/>
    </w:rPr>
  </w:style>
  <w:style w:type="character" w:styleId="SchwacherVerweis">
    <w:name w:val="Subtle Reference"/>
    <w:uiPriority w:val="31"/>
    <w:qFormat/>
    <w:rsid w:val="004F1404"/>
    <w:rPr>
      <w:smallCaps/>
      <w:color w:val="404040"/>
      <w:u w:val="single" w:color="7F7F7F"/>
    </w:rPr>
  </w:style>
  <w:style w:type="character" w:styleId="IntensiverVerweis">
    <w:name w:val="Intense Reference"/>
    <w:uiPriority w:val="32"/>
    <w:qFormat/>
    <w:rsid w:val="004F1404"/>
    <w:rPr>
      <w:b/>
      <w:bCs/>
      <w:smallCaps/>
      <w:u w:val="single"/>
    </w:rPr>
  </w:style>
  <w:style w:type="character" w:styleId="Buchtitel">
    <w:name w:val="Book Title"/>
    <w:uiPriority w:val="33"/>
    <w:qFormat/>
    <w:rsid w:val="004F1404"/>
    <w:rPr>
      <w:b w:val="0"/>
      <w:bCs w:val="0"/>
      <w:smallCaps/>
      <w:spacing w:val="5"/>
    </w:rPr>
  </w:style>
  <w:style w:type="paragraph" w:styleId="Inhaltsverzeichnisberschrift">
    <w:name w:val="TOC Heading"/>
    <w:basedOn w:val="berschrift1"/>
    <w:next w:val="Standard"/>
    <w:uiPriority w:val="39"/>
    <w:semiHidden/>
    <w:unhideWhenUsed/>
    <w:qFormat/>
    <w:rsid w:val="004F1404"/>
    <w:pPr>
      <w:pBdr>
        <w:bottom w:val="single" w:sz="4" w:space="1" w:color="595959"/>
      </w:pBdr>
      <w:ind w:left="432" w:hanging="432"/>
      <w:outlineLvl w:val="9"/>
    </w:pPr>
    <w:rPr>
      <w:rFonts w:ascii="Calibri Light" w:hAnsi="Calibri Light"/>
    </w:rPr>
  </w:style>
  <w:style w:type="table" w:styleId="Tabellenraster">
    <w:name w:val="Table Grid"/>
    <w:basedOn w:val="NormaleTabelle"/>
    <w:uiPriority w:val="59"/>
    <w:rsid w:val="000D53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2">
    <w:name w:val="Plain Table 2"/>
    <w:basedOn w:val="NormaleTabelle"/>
    <w:uiPriority w:val="42"/>
    <w:rsid w:val="00FD4E23"/>
    <w:rPr>
      <w:rFonts w:eastAsia="Calibri"/>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026738">
      <w:bodyDiv w:val="1"/>
      <w:marLeft w:val="0"/>
      <w:marRight w:val="0"/>
      <w:marTop w:val="0"/>
      <w:marBottom w:val="0"/>
      <w:divBdr>
        <w:top w:val="none" w:sz="0" w:space="0" w:color="auto"/>
        <w:left w:val="none" w:sz="0" w:space="0" w:color="auto"/>
        <w:bottom w:val="none" w:sz="0" w:space="0" w:color="auto"/>
        <w:right w:val="none" w:sz="0" w:space="0" w:color="auto"/>
      </w:divBdr>
    </w:div>
    <w:div w:id="288361389">
      <w:bodyDiv w:val="1"/>
      <w:marLeft w:val="0"/>
      <w:marRight w:val="0"/>
      <w:marTop w:val="0"/>
      <w:marBottom w:val="0"/>
      <w:divBdr>
        <w:top w:val="none" w:sz="0" w:space="0" w:color="auto"/>
        <w:left w:val="none" w:sz="0" w:space="0" w:color="auto"/>
        <w:bottom w:val="none" w:sz="0" w:space="0" w:color="auto"/>
        <w:right w:val="none" w:sz="0" w:space="0" w:color="auto"/>
      </w:divBdr>
    </w:div>
    <w:div w:id="503479055">
      <w:bodyDiv w:val="1"/>
      <w:marLeft w:val="0"/>
      <w:marRight w:val="0"/>
      <w:marTop w:val="0"/>
      <w:marBottom w:val="0"/>
      <w:divBdr>
        <w:top w:val="none" w:sz="0" w:space="0" w:color="auto"/>
        <w:left w:val="none" w:sz="0" w:space="0" w:color="auto"/>
        <w:bottom w:val="none" w:sz="0" w:space="0" w:color="auto"/>
        <w:right w:val="none" w:sz="0" w:space="0" w:color="auto"/>
      </w:divBdr>
    </w:div>
    <w:div w:id="739595438">
      <w:bodyDiv w:val="1"/>
      <w:marLeft w:val="0"/>
      <w:marRight w:val="0"/>
      <w:marTop w:val="0"/>
      <w:marBottom w:val="0"/>
      <w:divBdr>
        <w:top w:val="none" w:sz="0" w:space="0" w:color="auto"/>
        <w:left w:val="none" w:sz="0" w:space="0" w:color="auto"/>
        <w:bottom w:val="none" w:sz="0" w:space="0" w:color="auto"/>
        <w:right w:val="none" w:sz="0" w:space="0" w:color="auto"/>
      </w:divBdr>
    </w:div>
    <w:div w:id="1102189888">
      <w:bodyDiv w:val="1"/>
      <w:marLeft w:val="0"/>
      <w:marRight w:val="0"/>
      <w:marTop w:val="0"/>
      <w:marBottom w:val="0"/>
      <w:divBdr>
        <w:top w:val="none" w:sz="0" w:space="0" w:color="auto"/>
        <w:left w:val="none" w:sz="0" w:space="0" w:color="auto"/>
        <w:bottom w:val="none" w:sz="0" w:space="0" w:color="auto"/>
        <w:right w:val="none" w:sz="0" w:space="0" w:color="auto"/>
      </w:divBdr>
    </w:div>
    <w:div w:id="1194881912">
      <w:bodyDiv w:val="1"/>
      <w:marLeft w:val="0"/>
      <w:marRight w:val="0"/>
      <w:marTop w:val="0"/>
      <w:marBottom w:val="0"/>
      <w:divBdr>
        <w:top w:val="none" w:sz="0" w:space="0" w:color="auto"/>
        <w:left w:val="none" w:sz="0" w:space="0" w:color="auto"/>
        <w:bottom w:val="none" w:sz="0" w:space="0" w:color="auto"/>
        <w:right w:val="none" w:sz="0" w:space="0" w:color="auto"/>
      </w:divBdr>
    </w:div>
    <w:div w:id="1311255781">
      <w:bodyDiv w:val="1"/>
      <w:marLeft w:val="0"/>
      <w:marRight w:val="0"/>
      <w:marTop w:val="0"/>
      <w:marBottom w:val="0"/>
      <w:divBdr>
        <w:top w:val="none" w:sz="0" w:space="0" w:color="auto"/>
        <w:left w:val="none" w:sz="0" w:space="0" w:color="auto"/>
        <w:bottom w:val="none" w:sz="0" w:space="0" w:color="auto"/>
        <w:right w:val="none" w:sz="0" w:space="0" w:color="auto"/>
      </w:divBdr>
    </w:div>
    <w:div w:id="1374888137">
      <w:bodyDiv w:val="1"/>
      <w:marLeft w:val="0"/>
      <w:marRight w:val="0"/>
      <w:marTop w:val="0"/>
      <w:marBottom w:val="0"/>
      <w:divBdr>
        <w:top w:val="none" w:sz="0" w:space="0" w:color="auto"/>
        <w:left w:val="none" w:sz="0" w:space="0" w:color="auto"/>
        <w:bottom w:val="none" w:sz="0" w:space="0" w:color="auto"/>
        <w:right w:val="none" w:sz="0" w:space="0" w:color="auto"/>
      </w:divBdr>
    </w:div>
    <w:div w:id="1489784634">
      <w:bodyDiv w:val="1"/>
      <w:marLeft w:val="0"/>
      <w:marRight w:val="0"/>
      <w:marTop w:val="0"/>
      <w:marBottom w:val="0"/>
      <w:divBdr>
        <w:top w:val="none" w:sz="0" w:space="0" w:color="auto"/>
        <w:left w:val="none" w:sz="0" w:space="0" w:color="auto"/>
        <w:bottom w:val="none" w:sz="0" w:space="0" w:color="auto"/>
        <w:right w:val="none" w:sz="0" w:space="0" w:color="auto"/>
      </w:divBdr>
    </w:div>
    <w:div w:id="1603997134">
      <w:bodyDiv w:val="1"/>
      <w:marLeft w:val="0"/>
      <w:marRight w:val="0"/>
      <w:marTop w:val="0"/>
      <w:marBottom w:val="0"/>
      <w:divBdr>
        <w:top w:val="none" w:sz="0" w:space="0" w:color="auto"/>
        <w:left w:val="none" w:sz="0" w:space="0" w:color="auto"/>
        <w:bottom w:val="none" w:sz="0" w:space="0" w:color="auto"/>
        <w:right w:val="none" w:sz="0" w:space="0" w:color="auto"/>
      </w:divBdr>
    </w:div>
    <w:div w:id="1622834818">
      <w:bodyDiv w:val="1"/>
      <w:marLeft w:val="0"/>
      <w:marRight w:val="0"/>
      <w:marTop w:val="0"/>
      <w:marBottom w:val="0"/>
      <w:divBdr>
        <w:top w:val="none" w:sz="0" w:space="0" w:color="auto"/>
        <w:left w:val="none" w:sz="0" w:space="0" w:color="auto"/>
        <w:bottom w:val="none" w:sz="0" w:space="0" w:color="auto"/>
        <w:right w:val="none" w:sz="0" w:space="0" w:color="auto"/>
      </w:divBdr>
    </w:div>
    <w:div w:id="1835803525">
      <w:bodyDiv w:val="1"/>
      <w:marLeft w:val="0"/>
      <w:marRight w:val="0"/>
      <w:marTop w:val="0"/>
      <w:marBottom w:val="0"/>
      <w:divBdr>
        <w:top w:val="none" w:sz="0" w:space="0" w:color="auto"/>
        <w:left w:val="none" w:sz="0" w:space="0" w:color="auto"/>
        <w:bottom w:val="none" w:sz="0" w:space="0" w:color="auto"/>
        <w:right w:val="none" w:sz="0" w:space="0" w:color="auto"/>
      </w:divBdr>
    </w:div>
    <w:div w:id="1860240076">
      <w:bodyDiv w:val="1"/>
      <w:marLeft w:val="0"/>
      <w:marRight w:val="0"/>
      <w:marTop w:val="0"/>
      <w:marBottom w:val="0"/>
      <w:divBdr>
        <w:top w:val="none" w:sz="0" w:space="0" w:color="auto"/>
        <w:left w:val="none" w:sz="0" w:space="0" w:color="auto"/>
        <w:bottom w:val="none" w:sz="0" w:space="0" w:color="auto"/>
        <w:right w:val="none" w:sz="0" w:space="0" w:color="auto"/>
      </w:divBdr>
    </w:div>
    <w:div w:id="207391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6CF47A-4090-4F74-A2E2-BD81A5159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1359</Words>
  <Characters>8563</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MUSTER AGB</vt:lpstr>
    </vt:vector>
  </TitlesOfParts>
  <Company/>
  <LinksUpToDate>false</LinksUpToDate>
  <CharactersWithSpaces>9903</CharactersWithSpaces>
  <SharedDoc>false</SharedDoc>
  <HLinks>
    <vt:vector size="36" baseType="variant">
      <vt:variant>
        <vt:i4>6619262</vt:i4>
      </vt:variant>
      <vt:variant>
        <vt:i4>15</vt:i4>
      </vt:variant>
      <vt:variant>
        <vt:i4>0</vt:i4>
      </vt:variant>
      <vt:variant>
        <vt:i4>5</vt:i4>
      </vt:variant>
      <vt:variant>
        <vt:lpwstr>http://www.rtr.at/</vt:lpwstr>
      </vt:variant>
      <vt:variant>
        <vt:lpwstr/>
      </vt:variant>
      <vt:variant>
        <vt:i4>6619262</vt:i4>
      </vt:variant>
      <vt:variant>
        <vt:i4>12</vt:i4>
      </vt:variant>
      <vt:variant>
        <vt:i4>0</vt:i4>
      </vt:variant>
      <vt:variant>
        <vt:i4>5</vt:i4>
      </vt:variant>
      <vt:variant>
        <vt:lpwstr>http://www.rtr.at/</vt:lpwstr>
      </vt:variant>
      <vt:variant>
        <vt:lpwstr/>
      </vt:variant>
      <vt:variant>
        <vt:i4>3670117</vt:i4>
      </vt:variant>
      <vt:variant>
        <vt:i4>9</vt:i4>
      </vt:variant>
      <vt:variant>
        <vt:i4>0</vt:i4>
      </vt:variant>
      <vt:variant>
        <vt:i4>5</vt:i4>
      </vt:variant>
      <vt:variant>
        <vt:lpwstr>https://www.rtr.at/de/tk/EEN_V_2011</vt:lpwstr>
      </vt:variant>
      <vt:variant>
        <vt:lpwstr/>
      </vt:variant>
      <vt:variant>
        <vt:i4>1310739</vt:i4>
      </vt:variant>
      <vt:variant>
        <vt:i4>6</vt:i4>
      </vt:variant>
      <vt:variant>
        <vt:i4>0</vt:i4>
      </vt:variant>
      <vt:variant>
        <vt:i4>5</vt:i4>
      </vt:variant>
      <vt:variant>
        <vt:lpwstr>https://www.rtr.at/schlichtungsstelle</vt:lpwstr>
      </vt:variant>
      <vt:variant>
        <vt:lpwstr/>
      </vt:variant>
      <vt:variant>
        <vt:i4>1245248</vt:i4>
      </vt:variant>
      <vt:variant>
        <vt:i4>3</vt:i4>
      </vt:variant>
      <vt:variant>
        <vt:i4>0</vt:i4>
      </vt:variant>
      <vt:variant>
        <vt:i4>5</vt:i4>
      </vt:variant>
      <vt:variant>
        <vt:lpwstr>https://www.cosys.cc/</vt:lpwstr>
      </vt:variant>
      <vt:variant>
        <vt:lpwstr/>
      </vt:variant>
      <vt:variant>
        <vt:i4>8257637</vt:i4>
      </vt:variant>
      <vt:variant>
        <vt:i4>0</vt:i4>
      </vt:variant>
      <vt:variant>
        <vt:i4>0</vt:i4>
      </vt:variant>
      <vt:variant>
        <vt:i4>5</vt:i4>
      </vt:variant>
      <vt:variant>
        <vt:lpwstr>https://www.cosys.cc/downloads/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 AGB</dc:title>
  <dc:subject/>
  <dc:creator>ISPA</dc:creator>
  <cp:keywords/>
  <dc:description>Stand Jänner 2016</dc:description>
  <cp:lastModifiedBy>Jorj Catalin Colesnicov</cp:lastModifiedBy>
  <cp:revision>2</cp:revision>
  <cp:lastPrinted>2016-05-30T10:37:00Z</cp:lastPrinted>
  <dcterms:created xsi:type="dcterms:W3CDTF">2017-11-06T14:11:00Z</dcterms:created>
  <dcterms:modified xsi:type="dcterms:W3CDTF">2017-11-06T14:11:00Z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gFAAsdpvfP9KDXKltIzPkPyNOz/wf8waDZW/AvuU8J9jXAT/ygT1Q2CtnSXR9WGyvnh9v0+MGZLAOT7S_x000d_
4fadGkgjkiRaZN1hhZJxefuSG214t5STG2Joxo+Aax/5KnMP9fJWd2EbiaoX84r5i4SQzDRFnuS8_x000d_
GdJ9o4XqhevsO94IbjLk32aKhyrC66J6dQBAP3z/tVdQ7c+dCTakPNdy0IF75FlXGMUGfNIknpMu_x000d_
px1e++CBLgQBRJkKi</vt:lpwstr>
  </property>
  <property fmtid="{D5CDD505-2E9C-101B-9397-08002B2CF9AE}" pid="3" name="MAIL_MSG_ID2">
    <vt:lpwstr>B+HKyC2zbUD4MEYgWmaQDdcmXuIRDO7lPTgT5Tq/RgfLkfBedJHku6uuBMJ_x000d_
QUPSJtqkIvqW8tj2iV//CkUC47ysy8CQI2jflA==</vt:lpwstr>
  </property>
  <property fmtid="{D5CDD505-2E9C-101B-9397-08002B2CF9AE}" pid="4" name="RESPONSE_SENDER_NAME">
    <vt:lpwstr>4AAA4Lxe55UJ0C/nMjBiHE410yq3QaQPIu3zcGqqSZFr/EQOlEIxnc/f1Q==</vt:lpwstr>
  </property>
  <property fmtid="{D5CDD505-2E9C-101B-9397-08002B2CF9AE}" pid="5" name="EMAIL_OWNER_ADDRESS">
    <vt:lpwstr>4AAAMz5NUQ6P8J84eriFg/7T5OgAMG/CT9hPA5NCkTGg/DTYB/HoHF0y1Q==</vt:lpwstr>
  </property>
</Properties>
</file>